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7874" w:rsidRDefault="00307874" w:rsidP="00307874">
      <w:pPr>
        <w:pStyle w:val="Default"/>
      </w:pPr>
    </w:p>
    <w:p w:rsidR="00221AE7" w:rsidRPr="00151492" w:rsidRDefault="00307874" w:rsidP="00221AE7">
      <w:pPr>
        <w:rPr>
          <w:rFonts w:ascii="Arial" w:hAnsi="Arial" w:cs="Arial"/>
          <w:b/>
          <w:bCs/>
          <w:sz w:val="23"/>
          <w:szCs w:val="23"/>
        </w:rPr>
      </w:pPr>
      <w:r w:rsidRPr="00151492">
        <w:rPr>
          <w:rFonts w:ascii="Arial" w:hAnsi="Arial" w:cs="Arial"/>
          <w:b/>
          <w:bCs/>
          <w:sz w:val="23"/>
          <w:szCs w:val="23"/>
        </w:rPr>
        <w:t xml:space="preserve">G.J. McChesney comments on “Modeling the Impacts of House Mouse Eradication on Ashy Storm-Petrels on Southeast </w:t>
      </w:r>
      <w:proofErr w:type="spellStart"/>
      <w:r w:rsidRPr="00151492">
        <w:rPr>
          <w:rFonts w:ascii="Arial" w:hAnsi="Arial" w:cs="Arial"/>
          <w:b/>
          <w:bCs/>
          <w:sz w:val="23"/>
          <w:szCs w:val="23"/>
        </w:rPr>
        <w:t>Farallon</w:t>
      </w:r>
      <w:proofErr w:type="spellEnd"/>
      <w:r w:rsidRPr="00151492">
        <w:rPr>
          <w:rFonts w:ascii="Arial" w:hAnsi="Arial" w:cs="Arial"/>
          <w:b/>
          <w:bCs/>
          <w:sz w:val="23"/>
          <w:szCs w:val="23"/>
        </w:rPr>
        <w:t xml:space="preserve"> Island” by </w:t>
      </w:r>
      <w:proofErr w:type="spellStart"/>
      <w:r w:rsidRPr="00151492">
        <w:rPr>
          <w:rFonts w:ascii="Arial" w:hAnsi="Arial" w:cs="Arial"/>
          <w:b/>
          <w:bCs/>
          <w:sz w:val="23"/>
          <w:szCs w:val="23"/>
        </w:rPr>
        <w:t>Nur</w:t>
      </w:r>
      <w:proofErr w:type="spellEnd"/>
      <w:r w:rsidRPr="00151492">
        <w:rPr>
          <w:rFonts w:ascii="Arial" w:hAnsi="Arial" w:cs="Arial"/>
          <w:b/>
          <w:bCs/>
          <w:sz w:val="23"/>
          <w:szCs w:val="23"/>
        </w:rPr>
        <w:t xml:space="preserve"> et al., June 2013 version</w:t>
      </w:r>
      <w:r w:rsidR="00221AE7" w:rsidRPr="00151492">
        <w:rPr>
          <w:rFonts w:ascii="Arial" w:hAnsi="Arial" w:cs="Arial"/>
          <w:b/>
          <w:bCs/>
          <w:sz w:val="23"/>
          <w:szCs w:val="23"/>
        </w:rPr>
        <w:t xml:space="preserve">  </w:t>
      </w:r>
    </w:p>
    <w:p w:rsidR="00307874" w:rsidRPr="00151492" w:rsidRDefault="00221AE7" w:rsidP="00221AE7">
      <w:pPr>
        <w:rPr>
          <w:rFonts w:ascii="Arial" w:hAnsi="Arial" w:cs="Arial"/>
          <w:b/>
          <w:sz w:val="23"/>
          <w:szCs w:val="23"/>
        </w:rPr>
      </w:pPr>
      <w:r w:rsidRPr="00151492">
        <w:rPr>
          <w:rFonts w:ascii="Arial" w:hAnsi="Arial" w:cs="Arial"/>
          <w:b/>
          <w:bCs/>
          <w:sz w:val="23"/>
          <w:szCs w:val="23"/>
        </w:rPr>
        <w:t>(July 1</w:t>
      </w:r>
      <w:r w:rsidR="00C6511B">
        <w:rPr>
          <w:rFonts w:ascii="Arial" w:hAnsi="Arial" w:cs="Arial"/>
          <w:b/>
          <w:bCs/>
          <w:sz w:val="23"/>
          <w:szCs w:val="23"/>
        </w:rPr>
        <w:t>2</w:t>
      </w:r>
      <w:bookmarkStart w:id="0" w:name="_GoBack"/>
      <w:bookmarkEnd w:id="0"/>
      <w:r w:rsidRPr="00151492">
        <w:rPr>
          <w:rFonts w:ascii="Arial" w:hAnsi="Arial" w:cs="Arial"/>
          <w:b/>
          <w:bCs/>
          <w:sz w:val="23"/>
          <w:szCs w:val="23"/>
        </w:rPr>
        <w:t>, 2013)</w:t>
      </w:r>
    </w:p>
    <w:p w:rsidR="00307874" w:rsidRPr="00151492" w:rsidRDefault="00307874">
      <w:pPr>
        <w:rPr>
          <w:rFonts w:ascii="Arial" w:hAnsi="Arial" w:cs="Arial"/>
          <w:sz w:val="23"/>
          <w:szCs w:val="23"/>
        </w:rPr>
      </w:pPr>
    </w:p>
    <w:p w:rsidR="00F66EBC" w:rsidRPr="00151492" w:rsidRDefault="00307874">
      <w:pPr>
        <w:rPr>
          <w:rFonts w:ascii="Arial" w:hAnsi="Arial" w:cs="Arial"/>
          <w:b/>
          <w:sz w:val="23"/>
          <w:szCs w:val="23"/>
        </w:rPr>
      </w:pPr>
      <w:r w:rsidRPr="00151492">
        <w:rPr>
          <w:rFonts w:ascii="Arial" w:hAnsi="Arial" w:cs="Arial"/>
          <w:b/>
          <w:sz w:val="23"/>
          <w:szCs w:val="23"/>
        </w:rPr>
        <w:t>Introduction</w:t>
      </w:r>
    </w:p>
    <w:p w:rsidR="00307874" w:rsidRPr="00151492" w:rsidRDefault="00307874" w:rsidP="00221AE7">
      <w:pPr>
        <w:pStyle w:val="ListParagraph"/>
        <w:numPr>
          <w:ilvl w:val="0"/>
          <w:numId w:val="1"/>
        </w:numPr>
        <w:rPr>
          <w:rFonts w:ascii="Arial" w:hAnsi="Arial" w:cs="Arial"/>
          <w:sz w:val="23"/>
          <w:szCs w:val="23"/>
        </w:rPr>
      </w:pPr>
      <w:r w:rsidRPr="00151492">
        <w:rPr>
          <w:rFonts w:ascii="Arial" w:hAnsi="Arial" w:cs="Arial"/>
          <w:sz w:val="23"/>
          <w:szCs w:val="23"/>
        </w:rPr>
        <w:t>Paragraph 3, sentence 1: refers to BUOW as “introduced native predator.” Not introduced.</w:t>
      </w:r>
    </w:p>
    <w:p w:rsidR="00307874" w:rsidRPr="00151492" w:rsidRDefault="00307874">
      <w:pPr>
        <w:rPr>
          <w:rFonts w:ascii="Arial" w:hAnsi="Arial" w:cs="Arial"/>
          <w:sz w:val="23"/>
          <w:szCs w:val="23"/>
        </w:rPr>
      </w:pPr>
    </w:p>
    <w:p w:rsidR="00307874" w:rsidRPr="00151492" w:rsidRDefault="00307874" w:rsidP="00221AE7">
      <w:pPr>
        <w:pStyle w:val="ListParagraph"/>
        <w:numPr>
          <w:ilvl w:val="0"/>
          <w:numId w:val="1"/>
        </w:numPr>
        <w:rPr>
          <w:rFonts w:ascii="Arial" w:hAnsi="Arial" w:cs="Arial"/>
          <w:sz w:val="23"/>
          <w:szCs w:val="23"/>
        </w:rPr>
      </w:pPr>
      <w:r w:rsidRPr="00151492">
        <w:rPr>
          <w:rFonts w:ascii="Arial" w:hAnsi="Arial" w:cs="Arial"/>
          <w:sz w:val="23"/>
          <w:szCs w:val="23"/>
        </w:rPr>
        <w:t>Paragraph 3, last sentence reads “We argue that the available evidence indicates that removing the invasive house mice will eliminate or substantially reduce Burrowing Owl predation on Ashy Storm-Petrels.” This is a conclusion and doesn’t belong in introduction.</w:t>
      </w:r>
    </w:p>
    <w:p w:rsidR="00307874" w:rsidRPr="00151492" w:rsidRDefault="00307874">
      <w:pPr>
        <w:rPr>
          <w:rFonts w:ascii="Arial" w:hAnsi="Arial" w:cs="Arial"/>
          <w:sz w:val="23"/>
          <w:szCs w:val="23"/>
        </w:rPr>
      </w:pPr>
    </w:p>
    <w:p w:rsidR="00307874" w:rsidRPr="00151492" w:rsidRDefault="00307874" w:rsidP="00221AE7">
      <w:pPr>
        <w:pStyle w:val="ListParagraph"/>
        <w:numPr>
          <w:ilvl w:val="0"/>
          <w:numId w:val="1"/>
        </w:numPr>
        <w:rPr>
          <w:rFonts w:ascii="Arial" w:hAnsi="Arial" w:cs="Arial"/>
          <w:sz w:val="23"/>
          <w:szCs w:val="23"/>
        </w:rPr>
      </w:pPr>
      <w:r w:rsidRPr="00151492">
        <w:rPr>
          <w:rFonts w:ascii="Arial" w:hAnsi="Arial" w:cs="Arial"/>
          <w:sz w:val="23"/>
          <w:szCs w:val="23"/>
        </w:rPr>
        <w:t xml:space="preserve">Focal Species, House mice, Paragraph 1, next to last sentence: “Despite over 40 years of continuous study of breeding seabirds on the </w:t>
      </w:r>
      <w:proofErr w:type="spellStart"/>
      <w:r w:rsidRPr="00151492">
        <w:rPr>
          <w:rFonts w:ascii="Arial" w:hAnsi="Arial" w:cs="Arial"/>
          <w:sz w:val="23"/>
          <w:szCs w:val="23"/>
        </w:rPr>
        <w:t>Farallones</w:t>
      </w:r>
      <w:proofErr w:type="spellEnd"/>
      <w:r w:rsidRPr="00151492">
        <w:rPr>
          <w:rFonts w:ascii="Arial" w:hAnsi="Arial" w:cs="Arial"/>
          <w:sz w:val="23"/>
          <w:szCs w:val="23"/>
        </w:rPr>
        <w:t>, there is little evidence of direct effects of mice on breeding seabirds – though these interactions would be difficult to document.”  The only interactions that would be difficult to document would be on storm-petrel nest predation. All other data indicates no impact. Be specific on this.</w:t>
      </w:r>
    </w:p>
    <w:p w:rsidR="00221AE7" w:rsidRPr="00151492" w:rsidRDefault="00221AE7">
      <w:pPr>
        <w:rPr>
          <w:rFonts w:ascii="Arial" w:hAnsi="Arial" w:cs="Arial"/>
          <w:sz w:val="23"/>
          <w:szCs w:val="23"/>
        </w:rPr>
      </w:pPr>
    </w:p>
    <w:p w:rsidR="00221AE7" w:rsidRPr="00151492" w:rsidRDefault="00221AE7">
      <w:pPr>
        <w:rPr>
          <w:rFonts w:ascii="Arial" w:hAnsi="Arial" w:cs="Arial"/>
          <w:b/>
          <w:sz w:val="23"/>
          <w:szCs w:val="23"/>
        </w:rPr>
      </w:pPr>
      <w:r w:rsidRPr="00151492">
        <w:rPr>
          <w:rFonts w:ascii="Arial" w:hAnsi="Arial" w:cs="Arial"/>
          <w:b/>
          <w:sz w:val="23"/>
          <w:szCs w:val="23"/>
        </w:rPr>
        <w:t>Methods</w:t>
      </w:r>
    </w:p>
    <w:p w:rsidR="00221AE7" w:rsidRPr="00151492" w:rsidRDefault="00221AE7">
      <w:pPr>
        <w:rPr>
          <w:rFonts w:ascii="Arial" w:hAnsi="Arial" w:cs="Arial"/>
          <w:sz w:val="23"/>
          <w:szCs w:val="23"/>
        </w:rPr>
      </w:pPr>
      <w:r w:rsidRPr="00151492">
        <w:rPr>
          <w:rFonts w:ascii="Arial" w:hAnsi="Arial" w:cs="Arial"/>
          <w:sz w:val="23"/>
          <w:szCs w:val="23"/>
        </w:rPr>
        <w:t>Field Data Collection</w:t>
      </w:r>
    </w:p>
    <w:p w:rsidR="00221AE7" w:rsidRPr="00151492" w:rsidRDefault="00221AE7" w:rsidP="00221AE7">
      <w:pPr>
        <w:pStyle w:val="ListParagraph"/>
        <w:numPr>
          <w:ilvl w:val="0"/>
          <w:numId w:val="2"/>
        </w:numPr>
        <w:rPr>
          <w:rFonts w:ascii="Arial" w:hAnsi="Arial" w:cs="Arial"/>
          <w:sz w:val="23"/>
          <w:szCs w:val="23"/>
        </w:rPr>
      </w:pPr>
      <w:r w:rsidRPr="00151492">
        <w:rPr>
          <w:rFonts w:ascii="Arial" w:hAnsi="Arial" w:cs="Arial"/>
          <w:sz w:val="23"/>
          <w:szCs w:val="23"/>
        </w:rPr>
        <w:t>House Mouse abundance – Cite original data sources.</w:t>
      </w:r>
    </w:p>
    <w:p w:rsidR="00C30017" w:rsidRPr="00151492" w:rsidRDefault="00C30017">
      <w:pPr>
        <w:rPr>
          <w:rFonts w:ascii="Arial" w:hAnsi="Arial" w:cs="Arial"/>
          <w:sz w:val="23"/>
          <w:szCs w:val="23"/>
        </w:rPr>
      </w:pPr>
    </w:p>
    <w:p w:rsidR="00221AE7" w:rsidRPr="00151492" w:rsidRDefault="00787957">
      <w:pPr>
        <w:rPr>
          <w:rFonts w:ascii="Arial" w:hAnsi="Arial" w:cs="Arial"/>
          <w:sz w:val="23"/>
          <w:szCs w:val="23"/>
          <w:u w:val="single"/>
        </w:rPr>
      </w:pPr>
      <w:proofErr w:type="spellStart"/>
      <w:r w:rsidRPr="00151492">
        <w:rPr>
          <w:rFonts w:ascii="Arial" w:hAnsi="Arial" w:cs="Arial"/>
          <w:sz w:val="23"/>
          <w:szCs w:val="23"/>
          <w:u w:val="single"/>
        </w:rPr>
        <w:t>Mistnetting</w:t>
      </w:r>
      <w:proofErr w:type="spellEnd"/>
      <w:r w:rsidRPr="00151492">
        <w:rPr>
          <w:rFonts w:ascii="Arial" w:hAnsi="Arial" w:cs="Arial"/>
          <w:sz w:val="23"/>
          <w:szCs w:val="23"/>
          <w:u w:val="single"/>
        </w:rPr>
        <w:t xml:space="preserve"> of Ashy Storm-Petrels</w:t>
      </w:r>
    </w:p>
    <w:p w:rsidR="00C30017" w:rsidRPr="00151492" w:rsidRDefault="00C30017" w:rsidP="0034025E">
      <w:pPr>
        <w:pStyle w:val="ListParagraph"/>
        <w:numPr>
          <w:ilvl w:val="0"/>
          <w:numId w:val="2"/>
        </w:numPr>
        <w:rPr>
          <w:rFonts w:ascii="Arial" w:hAnsi="Arial" w:cs="Arial"/>
          <w:sz w:val="23"/>
          <w:szCs w:val="23"/>
        </w:rPr>
      </w:pPr>
      <w:r w:rsidRPr="00151492">
        <w:rPr>
          <w:rFonts w:ascii="Arial" w:hAnsi="Arial" w:cs="Arial"/>
          <w:sz w:val="23"/>
          <w:szCs w:val="23"/>
        </w:rPr>
        <w:t xml:space="preserve">Sentence 1: </w:t>
      </w:r>
      <w:proofErr w:type="gramStart"/>
      <w:r w:rsidRPr="00151492">
        <w:rPr>
          <w:rFonts w:ascii="Arial" w:hAnsi="Arial" w:cs="Arial"/>
          <w:sz w:val="23"/>
          <w:szCs w:val="23"/>
        </w:rPr>
        <w:t>Says island</w:t>
      </w:r>
      <w:proofErr w:type="gramEnd"/>
      <w:r w:rsidRPr="00151492">
        <w:rPr>
          <w:rFonts w:ascii="Arial" w:hAnsi="Arial" w:cs="Arial"/>
          <w:sz w:val="23"/>
          <w:szCs w:val="23"/>
        </w:rPr>
        <w:t xml:space="preserve"> is 35 km west of SF. If we use 30 miles west, this is about 48 km. 27 mi = 43 km.  Please correct. </w:t>
      </w:r>
    </w:p>
    <w:p w:rsidR="00C30017" w:rsidRPr="00151492" w:rsidRDefault="00C30017" w:rsidP="0034025E">
      <w:pPr>
        <w:pStyle w:val="BodyText"/>
        <w:numPr>
          <w:ilvl w:val="0"/>
          <w:numId w:val="2"/>
        </w:numPr>
        <w:jc w:val="left"/>
        <w:rPr>
          <w:rFonts w:ascii="Arial" w:hAnsi="Arial" w:cs="Arial"/>
          <w:sz w:val="23"/>
          <w:szCs w:val="23"/>
        </w:rPr>
      </w:pPr>
      <w:r w:rsidRPr="00151492">
        <w:rPr>
          <w:rFonts w:ascii="Arial" w:hAnsi="Arial" w:cs="Arial"/>
          <w:sz w:val="23"/>
          <w:szCs w:val="23"/>
        </w:rPr>
        <w:t xml:space="preserve">A more proper citation for the storm-petrel section in </w:t>
      </w:r>
      <w:proofErr w:type="spellStart"/>
      <w:r w:rsidRPr="00151492">
        <w:rPr>
          <w:rFonts w:ascii="Arial" w:hAnsi="Arial" w:cs="Arial"/>
          <w:sz w:val="23"/>
          <w:szCs w:val="23"/>
        </w:rPr>
        <w:t>Ainley</w:t>
      </w:r>
      <w:proofErr w:type="spellEnd"/>
      <w:r w:rsidRPr="00151492">
        <w:rPr>
          <w:rFonts w:ascii="Arial" w:hAnsi="Arial" w:cs="Arial"/>
          <w:sz w:val="23"/>
          <w:szCs w:val="23"/>
        </w:rPr>
        <w:t xml:space="preserve"> and </w:t>
      </w:r>
      <w:proofErr w:type="spellStart"/>
      <w:r w:rsidRPr="00151492">
        <w:rPr>
          <w:rFonts w:ascii="Arial" w:hAnsi="Arial" w:cs="Arial"/>
          <w:sz w:val="23"/>
          <w:szCs w:val="23"/>
        </w:rPr>
        <w:t>Boekelheide</w:t>
      </w:r>
      <w:proofErr w:type="spellEnd"/>
      <w:r w:rsidRPr="00151492">
        <w:rPr>
          <w:rFonts w:ascii="Arial" w:hAnsi="Arial" w:cs="Arial"/>
          <w:sz w:val="23"/>
          <w:szCs w:val="23"/>
        </w:rPr>
        <w:t xml:space="preserve"> (1990) is </w:t>
      </w:r>
      <w:proofErr w:type="spellStart"/>
      <w:r w:rsidRPr="00151492">
        <w:rPr>
          <w:rFonts w:ascii="Arial" w:hAnsi="Arial" w:cs="Arial"/>
          <w:sz w:val="23"/>
          <w:szCs w:val="23"/>
        </w:rPr>
        <w:t>Ainley</w:t>
      </w:r>
      <w:proofErr w:type="spellEnd"/>
      <w:r w:rsidRPr="00151492">
        <w:rPr>
          <w:rFonts w:ascii="Arial" w:hAnsi="Arial" w:cs="Arial"/>
          <w:sz w:val="23"/>
          <w:szCs w:val="23"/>
        </w:rPr>
        <w:t xml:space="preserve"> et al. (1990):  </w:t>
      </w:r>
      <w:bookmarkStart w:id="1" w:name="_ENREF_8"/>
      <w:r w:rsidR="0034025E" w:rsidRPr="00151492">
        <w:rPr>
          <w:rFonts w:ascii="Arial" w:hAnsi="Arial" w:cs="Arial"/>
          <w:noProof/>
          <w:sz w:val="23"/>
          <w:szCs w:val="23"/>
        </w:rPr>
        <w:t xml:space="preserve">Ainley, D. G., R. P. Henderson, and C. S. Strong. 1990. Leach's Storm-Petrel and Ashy Storm-Petrel. Pages 128-162 </w:t>
      </w:r>
      <w:r w:rsidR="0034025E" w:rsidRPr="00151492">
        <w:rPr>
          <w:rFonts w:ascii="Arial" w:hAnsi="Arial" w:cs="Arial"/>
          <w:i/>
          <w:noProof/>
          <w:sz w:val="23"/>
          <w:szCs w:val="23"/>
        </w:rPr>
        <w:t>in</w:t>
      </w:r>
      <w:r w:rsidR="0034025E" w:rsidRPr="00151492">
        <w:rPr>
          <w:rFonts w:ascii="Arial" w:hAnsi="Arial" w:cs="Arial"/>
          <w:noProof/>
          <w:sz w:val="23"/>
          <w:szCs w:val="23"/>
        </w:rPr>
        <w:t xml:space="preserve"> D. G. Ainley and R. J. Boekelheide, editors. Seabirds of the Farallon Islands: Ecology, dynamics, and structure of an upwelling-system community. Stanford University Press, Stanford, CA.</w:t>
      </w:r>
      <w:bookmarkEnd w:id="1"/>
    </w:p>
    <w:p w:rsidR="008554F1" w:rsidRPr="00151492" w:rsidRDefault="008554F1">
      <w:pPr>
        <w:rPr>
          <w:rFonts w:ascii="Arial" w:hAnsi="Arial" w:cs="Arial"/>
          <w:sz w:val="23"/>
          <w:szCs w:val="23"/>
        </w:rPr>
      </w:pPr>
    </w:p>
    <w:p w:rsidR="008554F1" w:rsidRPr="00151492" w:rsidRDefault="008554F1">
      <w:pPr>
        <w:rPr>
          <w:rFonts w:ascii="Arial" w:hAnsi="Arial" w:cs="Arial"/>
          <w:sz w:val="23"/>
          <w:szCs w:val="23"/>
          <w:u w:val="single"/>
        </w:rPr>
      </w:pPr>
      <w:r w:rsidRPr="00151492">
        <w:rPr>
          <w:rFonts w:ascii="Arial" w:hAnsi="Arial" w:cs="Arial"/>
          <w:sz w:val="23"/>
          <w:szCs w:val="23"/>
          <w:u w:val="single"/>
        </w:rPr>
        <w:t>Ashy Storm-Petrel predation index</w:t>
      </w:r>
    </w:p>
    <w:p w:rsidR="008554F1" w:rsidRPr="00151492" w:rsidRDefault="008554F1" w:rsidP="00127CFF">
      <w:pPr>
        <w:pStyle w:val="ListParagraph"/>
        <w:numPr>
          <w:ilvl w:val="0"/>
          <w:numId w:val="2"/>
        </w:numPr>
        <w:rPr>
          <w:rFonts w:ascii="Arial" w:hAnsi="Arial" w:cs="Arial"/>
          <w:sz w:val="23"/>
          <w:szCs w:val="23"/>
        </w:rPr>
      </w:pPr>
      <w:r w:rsidRPr="00151492">
        <w:rPr>
          <w:rFonts w:ascii="Arial" w:hAnsi="Arial" w:cs="Arial"/>
          <w:sz w:val="23"/>
          <w:szCs w:val="23"/>
        </w:rPr>
        <w:t>Sentence 1 states the index included data from 2003-2011, but sentence 6 says you included data from 2003-2012.</w:t>
      </w:r>
      <w:r w:rsidR="00071338" w:rsidRPr="00151492">
        <w:rPr>
          <w:rFonts w:ascii="Arial" w:hAnsi="Arial" w:cs="Arial"/>
          <w:sz w:val="23"/>
          <w:szCs w:val="23"/>
        </w:rPr>
        <w:t xml:space="preserve"> For additional clarification, state the start and end months of the time series; e.g., instead of saying “2003 to 2011”, say “September 2003 to April 2011,” or whatever it should be. Figure 4 shows this time series to 2011. If time series is only to spring 2011, why doesn’t it go to 2012 given that all other time series go to 2012?</w:t>
      </w:r>
    </w:p>
    <w:p w:rsidR="008554F1" w:rsidRPr="00151492" w:rsidRDefault="008554F1">
      <w:pPr>
        <w:rPr>
          <w:rFonts w:ascii="Arial" w:hAnsi="Arial" w:cs="Arial"/>
          <w:sz w:val="23"/>
          <w:szCs w:val="23"/>
        </w:rPr>
      </w:pPr>
    </w:p>
    <w:p w:rsidR="008554F1" w:rsidRPr="00151492" w:rsidRDefault="00DF0895" w:rsidP="00071338">
      <w:pPr>
        <w:rPr>
          <w:rFonts w:ascii="Arial" w:hAnsi="Arial" w:cs="Arial"/>
          <w:sz w:val="23"/>
          <w:szCs w:val="23"/>
          <w:u w:val="single"/>
        </w:rPr>
      </w:pPr>
      <w:r w:rsidRPr="00151492">
        <w:rPr>
          <w:rFonts w:ascii="Arial" w:hAnsi="Arial" w:cs="Arial"/>
          <w:sz w:val="23"/>
          <w:szCs w:val="23"/>
          <w:u w:val="single"/>
        </w:rPr>
        <w:t>Analysis of Ashy Storm-Petrel Population Trends</w:t>
      </w:r>
    </w:p>
    <w:p w:rsidR="00DF0895" w:rsidRPr="00151492" w:rsidRDefault="009F7A95" w:rsidP="005C243D">
      <w:pPr>
        <w:pStyle w:val="ListParagraph"/>
        <w:numPr>
          <w:ilvl w:val="0"/>
          <w:numId w:val="2"/>
        </w:numPr>
        <w:rPr>
          <w:rFonts w:ascii="Arial" w:hAnsi="Arial" w:cs="Arial"/>
          <w:sz w:val="23"/>
          <w:szCs w:val="23"/>
        </w:rPr>
      </w:pPr>
      <w:r w:rsidRPr="00151492">
        <w:rPr>
          <w:rFonts w:ascii="Arial" w:hAnsi="Arial" w:cs="Arial"/>
          <w:sz w:val="23"/>
          <w:szCs w:val="23"/>
        </w:rPr>
        <w:t xml:space="preserve">Paragraph 1: </w:t>
      </w:r>
      <w:r w:rsidR="00DF0895" w:rsidRPr="00151492">
        <w:rPr>
          <w:rFonts w:ascii="Arial" w:hAnsi="Arial" w:cs="Arial"/>
          <w:sz w:val="23"/>
          <w:szCs w:val="23"/>
        </w:rPr>
        <w:t xml:space="preserve">You used </w:t>
      </w:r>
      <w:r w:rsidR="00127CFF" w:rsidRPr="00151492">
        <w:rPr>
          <w:rFonts w:ascii="Arial" w:hAnsi="Arial" w:cs="Arial"/>
          <w:sz w:val="23"/>
          <w:szCs w:val="23"/>
        </w:rPr>
        <w:t xml:space="preserve">the </w:t>
      </w:r>
      <w:r w:rsidR="00DF0895" w:rsidRPr="00151492">
        <w:rPr>
          <w:rFonts w:ascii="Arial" w:hAnsi="Arial" w:cs="Arial"/>
          <w:sz w:val="23"/>
          <w:szCs w:val="23"/>
        </w:rPr>
        <w:t xml:space="preserve">reference </w:t>
      </w:r>
      <w:r w:rsidR="00127CFF" w:rsidRPr="00151492">
        <w:rPr>
          <w:rFonts w:ascii="Arial" w:hAnsi="Arial" w:cs="Arial"/>
          <w:sz w:val="23"/>
          <w:szCs w:val="23"/>
        </w:rPr>
        <w:t xml:space="preserve">Peterson and </w:t>
      </w:r>
      <w:proofErr w:type="spellStart"/>
      <w:r w:rsidR="00127CFF" w:rsidRPr="00151492">
        <w:rPr>
          <w:rFonts w:ascii="Arial" w:hAnsi="Arial" w:cs="Arial"/>
          <w:sz w:val="23"/>
          <w:szCs w:val="23"/>
        </w:rPr>
        <w:t>Schwing</w:t>
      </w:r>
      <w:proofErr w:type="spellEnd"/>
      <w:r w:rsidR="00127CFF" w:rsidRPr="00151492">
        <w:rPr>
          <w:rFonts w:ascii="Arial" w:hAnsi="Arial" w:cs="Arial"/>
          <w:sz w:val="23"/>
          <w:szCs w:val="23"/>
        </w:rPr>
        <w:t xml:space="preserve"> (2003) as the reference for the statement “oceanographic conditions in the 1990’s were </w:t>
      </w:r>
      <w:r w:rsidR="00127CFF" w:rsidRPr="00151492">
        <w:rPr>
          <w:rFonts w:ascii="Arial" w:hAnsi="Arial" w:cs="Arial"/>
          <w:sz w:val="23"/>
          <w:szCs w:val="23"/>
        </w:rPr>
        <w:lastRenderedPageBreak/>
        <w:t>much different from that experienced in the period 2000-2012.” Need a more recent reference</w:t>
      </w:r>
      <w:r w:rsidR="0034025E" w:rsidRPr="00151492">
        <w:rPr>
          <w:rFonts w:ascii="Arial" w:hAnsi="Arial" w:cs="Arial"/>
          <w:sz w:val="23"/>
          <w:szCs w:val="23"/>
        </w:rPr>
        <w:t>(s)</w:t>
      </w:r>
      <w:r w:rsidR="00127CFF" w:rsidRPr="00151492">
        <w:rPr>
          <w:rFonts w:ascii="Arial" w:hAnsi="Arial" w:cs="Arial"/>
          <w:sz w:val="23"/>
          <w:szCs w:val="23"/>
        </w:rPr>
        <w:t xml:space="preserve"> that covers the period up to 2012. </w:t>
      </w:r>
    </w:p>
    <w:p w:rsidR="00127CFF" w:rsidRPr="00151492" w:rsidRDefault="009F7A95" w:rsidP="005C243D">
      <w:pPr>
        <w:pStyle w:val="ListParagraph"/>
        <w:numPr>
          <w:ilvl w:val="0"/>
          <w:numId w:val="2"/>
        </w:numPr>
        <w:rPr>
          <w:rFonts w:ascii="Arial" w:hAnsi="Arial" w:cs="Arial"/>
          <w:sz w:val="23"/>
          <w:szCs w:val="23"/>
        </w:rPr>
      </w:pPr>
      <w:r w:rsidRPr="00151492">
        <w:rPr>
          <w:rFonts w:ascii="Arial" w:hAnsi="Arial" w:cs="Arial"/>
          <w:sz w:val="23"/>
          <w:szCs w:val="23"/>
        </w:rPr>
        <w:t>Paragraph 2: You stated: “In addition to the six models listed above, we also assessed 6 models of linear splines to determine whether an apparent change in trend occurred, from linear increasing to linear decreasing trend, during the period between 2005 and 2008.” No reasoning was provided for why you chose this period.</w:t>
      </w:r>
    </w:p>
    <w:p w:rsidR="009F7A95" w:rsidRPr="00151492" w:rsidRDefault="009F7A95">
      <w:pPr>
        <w:rPr>
          <w:rFonts w:ascii="Arial" w:hAnsi="Arial" w:cs="Arial"/>
          <w:sz w:val="23"/>
          <w:szCs w:val="23"/>
        </w:rPr>
      </w:pPr>
    </w:p>
    <w:p w:rsidR="005C243D" w:rsidRPr="00151492" w:rsidRDefault="005C243D" w:rsidP="00C265D1">
      <w:pPr>
        <w:rPr>
          <w:rFonts w:ascii="Arial" w:hAnsi="Arial" w:cs="Arial"/>
          <w:sz w:val="23"/>
          <w:szCs w:val="23"/>
        </w:rPr>
      </w:pPr>
      <w:r w:rsidRPr="00151492">
        <w:rPr>
          <w:rFonts w:ascii="Arial" w:hAnsi="Arial" w:cs="Arial"/>
          <w:sz w:val="23"/>
          <w:szCs w:val="23"/>
        </w:rPr>
        <w:t>Parameters of the “Current Population Dynamic Model”</w:t>
      </w:r>
    </w:p>
    <w:p w:rsidR="00A60AB7" w:rsidRPr="00151492" w:rsidRDefault="005C243D" w:rsidP="004E0669">
      <w:pPr>
        <w:pStyle w:val="Default"/>
        <w:numPr>
          <w:ilvl w:val="0"/>
          <w:numId w:val="8"/>
        </w:numPr>
        <w:rPr>
          <w:sz w:val="23"/>
          <w:szCs w:val="23"/>
        </w:rPr>
      </w:pPr>
      <w:proofErr w:type="gramStart"/>
      <w:r w:rsidRPr="00151492">
        <w:rPr>
          <w:sz w:val="23"/>
          <w:szCs w:val="23"/>
        </w:rPr>
        <w:t>vi</w:t>
      </w:r>
      <w:proofErr w:type="gramEnd"/>
      <w:r w:rsidRPr="00151492">
        <w:rPr>
          <w:sz w:val="23"/>
          <w:szCs w:val="23"/>
        </w:rPr>
        <w:t xml:space="preserve">) </w:t>
      </w:r>
      <w:r w:rsidRPr="00151492">
        <w:rPr>
          <w:b/>
          <w:bCs/>
          <w:sz w:val="23"/>
          <w:szCs w:val="23"/>
        </w:rPr>
        <w:t>Balance betw</w:t>
      </w:r>
      <w:r w:rsidR="00C265D1" w:rsidRPr="00151492">
        <w:rPr>
          <w:b/>
          <w:bCs/>
          <w:sz w:val="23"/>
          <w:szCs w:val="23"/>
        </w:rPr>
        <w:t>een Emigration and Immigration.</w:t>
      </w:r>
      <w:r w:rsidR="00C265D1" w:rsidRPr="00151492">
        <w:rPr>
          <w:bCs/>
          <w:sz w:val="23"/>
          <w:szCs w:val="23"/>
        </w:rPr>
        <w:t xml:space="preserve"> Regarding the sentence “</w:t>
      </w:r>
      <w:r w:rsidR="00C265D1" w:rsidRPr="00151492">
        <w:rPr>
          <w:sz w:val="23"/>
          <w:szCs w:val="23"/>
        </w:rPr>
        <w:t xml:space="preserve">These individuals might be dispersing widely during the </w:t>
      </w:r>
      <w:proofErr w:type="spellStart"/>
      <w:r w:rsidR="00C265D1" w:rsidRPr="00151492">
        <w:rPr>
          <w:sz w:val="23"/>
          <w:szCs w:val="23"/>
        </w:rPr>
        <w:t>subadult</w:t>
      </w:r>
      <w:proofErr w:type="spellEnd"/>
      <w:r w:rsidR="00C265D1" w:rsidRPr="00151492">
        <w:rPr>
          <w:sz w:val="23"/>
          <w:szCs w:val="23"/>
        </w:rPr>
        <w:t>, pre-breeding period, as has been observed with wide ranging vagrant storm petrel species detected on SEFI (</w:t>
      </w:r>
      <w:proofErr w:type="spellStart"/>
      <w:r w:rsidR="00C265D1" w:rsidRPr="00151492">
        <w:rPr>
          <w:sz w:val="23"/>
          <w:szCs w:val="23"/>
        </w:rPr>
        <w:t>Tristram’s</w:t>
      </w:r>
      <w:proofErr w:type="spellEnd"/>
      <w:r w:rsidR="00C265D1" w:rsidRPr="00151492">
        <w:rPr>
          <w:sz w:val="23"/>
          <w:szCs w:val="23"/>
        </w:rPr>
        <w:t xml:space="preserve"> Storm-Petrel </w:t>
      </w:r>
      <w:proofErr w:type="spellStart"/>
      <w:r w:rsidR="00C265D1" w:rsidRPr="00151492">
        <w:rPr>
          <w:i/>
          <w:iCs/>
          <w:sz w:val="23"/>
          <w:szCs w:val="23"/>
        </w:rPr>
        <w:t>O.tristrami</w:t>
      </w:r>
      <w:proofErr w:type="spellEnd"/>
      <w:r w:rsidR="00C265D1" w:rsidRPr="00151492">
        <w:rPr>
          <w:sz w:val="23"/>
          <w:szCs w:val="23"/>
        </w:rPr>
        <w:t xml:space="preserve">- </w:t>
      </w:r>
      <w:proofErr w:type="spellStart"/>
      <w:r w:rsidR="00C265D1" w:rsidRPr="00151492">
        <w:rPr>
          <w:sz w:val="23"/>
          <w:szCs w:val="23"/>
        </w:rPr>
        <w:t>Warzybok</w:t>
      </w:r>
      <w:proofErr w:type="spellEnd"/>
      <w:r w:rsidR="00C265D1" w:rsidRPr="00151492">
        <w:rPr>
          <w:sz w:val="23"/>
          <w:szCs w:val="23"/>
        </w:rPr>
        <w:t xml:space="preserve"> et al. 2009, Fork-tailed Storm-Petrel </w:t>
      </w:r>
      <w:proofErr w:type="spellStart"/>
      <w:r w:rsidR="00C265D1" w:rsidRPr="00151492">
        <w:rPr>
          <w:i/>
          <w:iCs/>
          <w:sz w:val="23"/>
          <w:szCs w:val="23"/>
        </w:rPr>
        <w:t>O.furcata</w:t>
      </w:r>
      <w:proofErr w:type="spellEnd"/>
      <w:r w:rsidR="00C265D1" w:rsidRPr="00151492">
        <w:rPr>
          <w:i/>
          <w:iCs/>
          <w:sz w:val="23"/>
          <w:szCs w:val="23"/>
        </w:rPr>
        <w:t xml:space="preserve"> </w:t>
      </w:r>
      <w:r w:rsidR="00C265D1" w:rsidRPr="00151492">
        <w:rPr>
          <w:sz w:val="23"/>
          <w:szCs w:val="23"/>
        </w:rPr>
        <w:t>– PRBO unpublished)…,” there is lots of data showing wide-scale wandering of immature Storm-Petrels (</w:t>
      </w:r>
      <w:proofErr w:type="spellStart"/>
      <w:r w:rsidR="00C265D1" w:rsidRPr="00151492">
        <w:rPr>
          <w:i/>
          <w:sz w:val="23"/>
          <w:szCs w:val="23"/>
        </w:rPr>
        <w:t>Hydrobates</w:t>
      </w:r>
      <w:proofErr w:type="spellEnd"/>
      <w:r w:rsidR="00C265D1" w:rsidRPr="00151492">
        <w:rPr>
          <w:i/>
          <w:sz w:val="23"/>
          <w:szCs w:val="23"/>
        </w:rPr>
        <w:t xml:space="preserve"> </w:t>
      </w:r>
      <w:proofErr w:type="spellStart"/>
      <w:r w:rsidR="00C265D1" w:rsidRPr="00151492">
        <w:rPr>
          <w:i/>
          <w:sz w:val="23"/>
          <w:szCs w:val="23"/>
        </w:rPr>
        <w:t>pelagicus</w:t>
      </w:r>
      <w:proofErr w:type="spellEnd"/>
      <w:r w:rsidR="00C265D1" w:rsidRPr="00151492">
        <w:rPr>
          <w:sz w:val="23"/>
          <w:szCs w:val="23"/>
        </w:rPr>
        <w:t>)</w:t>
      </w:r>
      <w:r w:rsidR="00A60AB7" w:rsidRPr="00151492">
        <w:rPr>
          <w:sz w:val="23"/>
          <w:szCs w:val="23"/>
        </w:rPr>
        <w:t xml:space="preserve"> and Leach’s Storm-Petrels</w:t>
      </w:r>
      <w:r w:rsidR="00C265D1" w:rsidRPr="00151492">
        <w:rPr>
          <w:sz w:val="23"/>
          <w:szCs w:val="23"/>
        </w:rPr>
        <w:t>, including captures at non-natal colonies and away from colonies (</w:t>
      </w:r>
      <w:r w:rsidR="00A60AB7" w:rsidRPr="00151492">
        <w:rPr>
          <w:sz w:val="23"/>
          <w:szCs w:val="23"/>
        </w:rPr>
        <w:t xml:space="preserve">e.g., </w:t>
      </w:r>
      <w:proofErr w:type="spellStart"/>
      <w:r w:rsidR="00C265D1" w:rsidRPr="00151492">
        <w:rPr>
          <w:sz w:val="23"/>
          <w:szCs w:val="23"/>
        </w:rPr>
        <w:t>Mainwood</w:t>
      </w:r>
      <w:proofErr w:type="spellEnd"/>
      <w:r w:rsidR="00C265D1" w:rsidRPr="00151492">
        <w:rPr>
          <w:sz w:val="23"/>
          <w:szCs w:val="23"/>
        </w:rPr>
        <w:t xml:space="preserve"> 1976, Love 1978, Furness and Baillie 1981</w:t>
      </w:r>
      <w:r w:rsidR="00A60AB7" w:rsidRPr="00151492">
        <w:rPr>
          <w:sz w:val="23"/>
          <w:szCs w:val="23"/>
        </w:rPr>
        <w:t>, Fowler et al. 1982).</w:t>
      </w:r>
    </w:p>
    <w:p w:rsidR="00A60AB7" w:rsidRPr="00151492" w:rsidRDefault="00A60AB7" w:rsidP="00A60AB7">
      <w:pPr>
        <w:pStyle w:val="Default"/>
        <w:ind w:left="720" w:hanging="720"/>
        <w:rPr>
          <w:sz w:val="23"/>
          <w:szCs w:val="23"/>
        </w:rPr>
      </w:pPr>
      <w:proofErr w:type="gramStart"/>
      <w:r w:rsidRPr="00151492">
        <w:rPr>
          <w:sz w:val="23"/>
          <w:szCs w:val="23"/>
        </w:rPr>
        <w:t xml:space="preserve">Fowler, J.A., J.D. </w:t>
      </w:r>
      <w:proofErr w:type="spellStart"/>
      <w:r w:rsidRPr="00151492">
        <w:rPr>
          <w:sz w:val="23"/>
          <w:szCs w:val="23"/>
        </w:rPr>
        <w:t>Okill</w:t>
      </w:r>
      <w:proofErr w:type="spellEnd"/>
      <w:r w:rsidRPr="00151492">
        <w:rPr>
          <w:sz w:val="23"/>
          <w:szCs w:val="23"/>
        </w:rPr>
        <w:t>, and B. Marshall.</w:t>
      </w:r>
      <w:proofErr w:type="gramEnd"/>
      <w:r w:rsidRPr="00151492">
        <w:rPr>
          <w:sz w:val="23"/>
          <w:szCs w:val="23"/>
        </w:rPr>
        <w:t xml:space="preserve"> 1982. A </w:t>
      </w:r>
      <w:proofErr w:type="spellStart"/>
      <w:r w:rsidRPr="00151492">
        <w:rPr>
          <w:sz w:val="23"/>
          <w:szCs w:val="23"/>
        </w:rPr>
        <w:t>retrap</w:t>
      </w:r>
      <w:proofErr w:type="spellEnd"/>
      <w:r w:rsidRPr="00151492">
        <w:rPr>
          <w:sz w:val="23"/>
          <w:szCs w:val="23"/>
        </w:rPr>
        <w:t xml:space="preserve"> analysis of Storm Petrels tape-lured in Shetland. Ringing and Migration 4: 1-7.</w:t>
      </w:r>
    </w:p>
    <w:p w:rsidR="00A60AB7" w:rsidRPr="00151492" w:rsidRDefault="00A60AB7" w:rsidP="00A60AB7">
      <w:pPr>
        <w:pStyle w:val="Default"/>
        <w:ind w:left="720" w:hanging="720"/>
        <w:rPr>
          <w:sz w:val="23"/>
          <w:szCs w:val="23"/>
        </w:rPr>
      </w:pPr>
      <w:proofErr w:type="gramStart"/>
      <w:r w:rsidRPr="00151492">
        <w:rPr>
          <w:sz w:val="23"/>
          <w:szCs w:val="23"/>
        </w:rPr>
        <w:t>Furness, R.W., and S.R. Baillie.</w:t>
      </w:r>
      <w:proofErr w:type="gramEnd"/>
      <w:r w:rsidRPr="00151492">
        <w:rPr>
          <w:sz w:val="23"/>
          <w:szCs w:val="23"/>
        </w:rPr>
        <w:t xml:space="preserve"> 1981. Factors affecting capture rate and biometrics of Storm Petrels on St Kilda. Ringing and Migration 3: 137-148</w:t>
      </w:r>
    </w:p>
    <w:p w:rsidR="00A60AB7" w:rsidRPr="00151492" w:rsidRDefault="00A60AB7" w:rsidP="00A60AB7">
      <w:pPr>
        <w:pStyle w:val="Default"/>
        <w:ind w:left="720" w:hanging="720"/>
        <w:rPr>
          <w:sz w:val="23"/>
          <w:szCs w:val="23"/>
        </w:rPr>
      </w:pPr>
      <w:proofErr w:type="gramStart"/>
      <w:r w:rsidRPr="00151492">
        <w:rPr>
          <w:sz w:val="23"/>
          <w:szCs w:val="23"/>
        </w:rPr>
        <w:t>Love, J.A. 1978.</w:t>
      </w:r>
      <w:proofErr w:type="gramEnd"/>
      <w:r w:rsidRPr="00151492">
        <w:rPr>
          <w:sz w:val="23"/>
          <w:szCs w:val="23"/>
        </w:rPr>
        <w:t xml:space="preserve"> </w:t>
      </w:r>
      <w:proofErr w:type="gramStart"/>
      <w:r w:rsidRPr="00151492">
        <w:rPr>
          <w:sz w:val="23"/>
          <w:szCs w:val="23"/>
        </w:rPr>
        <w:t>Leach’s</w:t>
      </w:r>
      <w:proofErr w:type="gramEnd"/>
      <w:r w:rsidRPr="00151492">
        <w:rPr>
          <w:sz w:val="23"/>
          <w:szCs w:val="23"/>
        </w:rPr>
        <w:t xml:space="preserve"> and Storm Petrels on North Rona: 1971-1974. Ringing and Migration 2: 15-19.</w:t>
      </w:r>
    </w:p>
    <w:p w:rsidR="00A60AB7" w:rsidRPr="00151492" w:rsidRDefault="00A60AB7" w:rsidP="00A60AB7">
      <w:pPr>
        <w:pStyle w:val="Default"/>
        <w:ind w:left="720" w:hanging="720"/>
        <w:rPr>
          <w:sz w:val="23"/>
          <w:szCs w:val="23"/>
        </w:rPr>
      </w:pPr>
      <w:proofErr w:type="spellStart"/>
      <w:r w:rsidRPr="00151492">
        <w:rPr>
          <w:sz w:val="23"/>
          <w:szCs w:val="23"/>
        </w:rPr>
        <w:t>Mainwood</w:t>
      </w:r>
      <w:proofErr w:type="spellEnd"/>
      <w:r w:rsidRPr="00151492">
        <w:rPr>
          <w:sz w:val="23"/>
          <w:szCs w:val="23"/>
        </w:rPr>
        <w:t xml:space="preserve">, A.R. 1976. </w:t>
      </w:r>
      <w:proofErr w:type="gramStart"/>
      <w:r w:rsidRPr="00151492">
        <w:rPr>
          <w:sz w:val="23"/>
          <w:szCs w:val="23"/>
        </w:rPr>
        <w:t>The movements of Storm Petrels as shown by ringing.</w:t>
      </w:r>
      <w:proofErr w:type="gramEnd"/>
      <w:r w:rsidRPr="00151492">
        <w:rPr>
          <w:sz w:val="23"/>
          <w:szCs w:val="23"/>
        </w:rPr>
        <w:t xml:space="preserve"> Ringing and Migration 1: 98-104.</w:t>
      </w:r>
    </w:p>
    <w:p w:rsidR="00BC51ED" w:rsidRPr="00151492" w:rsidRDefault="00BC51ED" w:rsidP="00A60AB7">
      <w:pPr>
        <w:pStyle w:val="Default"/>
        <w:rPr>
          <w:sz w:val="23"/>
          <w:szCs w:val="23"/>
        </w:rPr>
      </w:pPr>
    </w:p>
    <w:p w:rsidR="00BC51ED" w:rsidRPr="00151492" w:rsidRDefault="00BC51ED" w:rsidP="00A60AB7">
      <w:pPr>
        <w:pStyle w:val="Default"/>
        <w:rPr>
          <w:sz w:val="23"/>
          <w:szCs w:val="23"/>
          <w:u w:val="single"/>
        </w:rPr>
      </w:pPr>
      <w:r w:rsidRPr="00151492">
        <w:rPr>
          <w:sz w:val="23"/>
          <w:szCs w:val="23"/>
          <w:u w:val="single"/>
        </w:rPr>
        <w:t xml:space="preserve">Starting Population Size </w:t>
      </w:r>
    </w:p>
    <w:p w:rsidR="00C265D1" w:rsidRPr="00151492" w:rsidRDefault="00BC51ED" w:rsidP="004E0669">
      <w:pPr>
        <w:pStyle w:val="Default"/>
        <w:numPr>
          <w:ilvl w:val="0"/>
          <w:numId w:val="8"/>
        </w:numPr>
        <w:rPr>
          <w:sz w:val="23"/>
          <w:szCs w:val="23"/>
        </w:rPr>
      </w:pPr>
      <w:r w:rsidRPr="00151492">
        <w:rPr>
          <w:sz w:val="23"/>
          <w:szCs w:val="23"/>
        </w:rPr>
        <w:t xml:space="preserve">This was changed from an actual estimate of population size to setting to an index of 1.0 in Year 0. </w:t>
      </w:r>
      <w:r w:rsidR="001B4344" w:rsidRPr="00151492">
        <w:rPr>
          <w:sz w:val="23"/>
          <w:szCs w:val="23"/>
        </w:rPr>
        <w:t>Even if not used in model, there are other benefits to having a revised population estimate.</w:t>
      </w:r>
    </w:p>
    <w:p w:rsidR="001B4344" w:rsidRPr="00151492" w:rsidRDefault="001B4344" w:rsidP="00A60AB7">
      <w:pPr>
        <w:pStyle w:val="Default"/>
        <w:rPr>
          <w:sz w:val="23"/>
          <w:szCs w:val="23"/>
        </w:rPr>
      </w:pPr>
    </w:p>
    <w:p w:rsidR="001B4344" w:rsidRPr="00151492" w:rsidRDefault="001B4344" w:rsidP="00A60AB7">
      <w:pPr>
        <w:pStyle w:val="Default"/>
        <w:rPr>
          <w:sz w:val="23"/>
          <w:szCs w:val="23"/>
          <w:u w:val="single"/>
        </w:rPr>
      </w:pPr>
      <w:r w:rsidRPr="00151492">
        <w:rPr>
          <w:sz w:val="23"/>
          <w:szCs w:val="23"/>
          <w:u w:val="single"/>
        </w:rPr>
        <w:t>Population model: modeling impacts of Burrowing Owl predation</w:t>
      </w:r>
    </w:p>
    <w:p w:rsidR="005C243D" w:rsidRPr="00151492" w:rsidRDefault="001B4344" w:rsidP="00156AB6">
      <w:pPr>
        <w:pStyle w:val="Default"/>
        <w:numPr>
          <w:ilvl w:val="0"/>
          <w:numId w:val="3"/>
        </w:numPr>
        <w:rPr>
          <w:sz w:val="23"/>
          <w:szCs w:val="23"/>
        </w:rPr>
      </w:pPr>
      <w:r w:rsidRPr="00151492">
        <w:rPr>
          <w:sz w:val="23"/>
          <w:szCs w:val="23"/>
        </w:rPr>
        <w:t xml:space="preserve">Paragraph 2, sentence 2 reads “Thus, we used the “recent population dynamic model” to represent three plausible baseline condition scenarios: the expected population trends in the near future if there were no change in abundance of Burrowing Owl on the island.” </w:t>
      </w:r>
      <w:r w:rsidR="00423450" w:rsidRPr="00151492">
        <w:rPr>
          <w:sz w:val="23"/>
          <w:szCs w:val="23"/>
        </w:rPr>
        <w:t xml:space="preserve">This only seems to describe one of the baseline conditions, unless I’m missing something. </w:t>
      </w:r>
      <w:r w:rsidR="00A26C7D" w:rsidRPr="00151492">
        <w:rPr>
          <w:sz w:val="23"/>
          <w:szCs w:val="23"/>
        </w:rPr>
        <w:t>In the previous draft, this sentence read: “Thus, we used the “recent population dynamic model” to represent the baseline condition scenario: that is, the expected population trend in the near future if there was no change in abundance of Burrowing Owl on the island.” It did not refer to three scenarios.</w:t>
      </w:r>
    </w:p>
    <w:p w:rsidR="00A26C7D" w:rsidRPr="00151492" w:rsidRDefault="00A26C7D" w:rsidP="005C243D">
      <w:pPr>
        <w:pStyle w:val="Default"/>
        <w:rPr>
          <w:sz w:val="23"/>
          <w:szCs w:val="23"/>
        </w:rPr>
      </w:pPr>
    </w:p>
    <w:p w:rsidR="00423450" w:rsidRPr="00151492" w:rsidRDefault="00367C37" w:rsidP="00156AB6">
      <w:pPr>
        <w:pStyle w:val="Default"/>
        <w:numPr>
          <w:ilvl w:val="0"/>
          <w:numId w:val="3"/>
        </w:numPr>
        <w:rPr>
          <w:sz w:val="23"/>
          <w:szCs w:val="23"/>
        </w:rPr>
      </w:pPr>
      <w:r w:rsidRPr="00151492">
        <w:rPr>
          <w:sz w:val="23"/>
          <w:szCs w:val="23"/>
        </w:rPr>
        <w:t>Paragraph 4, sentence 1 reads: “We analyzed the most recent 3 years of data on Burrowing Owl abundance on SEFI…”  Specify what years (2010-2012?). Previous draft also stated that most recent 3 years were used. Did that change with addition of 2012?</w:t>
      </w:r>
    </w:p>
    <w:p w:rsidR="00367C37" w:rsidRPr="00151492" w:rsidRDefault="00367C37" w:rsidP="005C243D">
      <w:pPr>
        <w:pStyle w:val="Default"/>
        <w:rPr>
          <w:sz w:val="23"/>
          <w:szCs w:val="23"/>
        </w:rPr>
      </w:pPr>
    </w:p>
    <w:p w:rsidR="00367C37" w:rsidRPr="00151492" w:rsidRDefault="00367C37" w:rsidP="00156AB6">
      <w:pPr>
        <w:pStyle w:val="Default"/>
        <w:numPr>
          <w:ilvl w:val="0"/>
          <w:numId w:val="3"/>
        </w:numPr>
        <w:rPr>
          <w:sz w:val="23"/>
          <w:szCs w:val="23"/>
        </w:rPr>
      </w:pPr>
      <w:r w:rsidRPr="00151492">
        <w:rPr>
          <w:sz w:val="23"/>
          <w:szCs w:val="23"/>
        </w:rPr>
        <w:lastRenderedPageBreak/>
        <w:t xml:space="preserve">Paragraph 5, sentence 1 states: “We suspect that migrating Burrowing Owls may still errantly land on the </w:t>
      </w:r>
      <w:proofErr w:type="spellStart"/>
      <w:r w:rsidRPr="00151492">
        <w:rPr>
          <w:sz w:val="23"/>
          <w:szCs w:val="23"/>
        </w:rPr>
        <w:t>Farallon</w:t>
      </w:r>
      <w:proofErr w:type="spellEnd"/>
      <w:r w:rsidRPr="00151492">
        <w:rPr>
          <w:sz w:val="23"/>
          <w:szCs w:val="23"/>
        </w:rPr>
        <w:t xml:space="preserve"> Islands in the fall…”  Their landing is not “errant”. Delete the word “errantly”.</w:t>
      </w:r>
    </w:p>
    <w:p w:rsidR="00367C37" w:rsidRPr="00151492" w:rsidRDefault="00367C37" w:rsidP="00156AB6">
      <w:pPr>
        <w:pStyle w:val="Default"/>
        <w:numPr>
          <w:ilvl w:val="0"/>
          <w:numId w:val="3"/>
        </w:numPr>
        <w:rPr>
          <w:sz w:val="23"/>
          <w:szCs w:val="23"/>
        </w:rPr>
      </w:pPr>
      <w:r w:rsidRPr="00151492">
        <w:rPr>
          <w:sz w:val="23"/>
          <w:szCs w:val="23"/>
        </w:rPr>
        <w:t>Paragraph 5, sentence 2 states: “…when no readily available food source is present.” I think “adequate” would be a better word than “readily”.</w:t>
      </w:r>
    </w:p>
    <w:p w:rsidR="00367C37" w:rsidRPr="00151492" w:rsidRDefault="00367C37" w:rsidP="005C243D">
      <w:pPr>
        <w:pStyle w:val="Default"/>
        <w:rPr>
          <w:sz w:val="23"/>
          <w:szCs w:val="23"/>
        </w:rPr>
      </w:pPr>
    </w:p>
    <w:p w:rsidR="00367C37" w:rsidRPr="00151492" w:rsidRDefault="00AD6351" w:rsidP="00156AB6">
      <w:pPr>
        <w:pStyle w:val="Default"/>
        <w:numPr>
          <w:ilvl w:val="0"/>
          <w:numId w:val="3"/>
        </w:numPr>
        <w:rPr>
          <w:sz w:val="23"/>
          <w:szCs w:val="23"/>
        </w:rPr>
      </w:pPr>
      <w:r w:rsidRPr="00151492">
        <w:rPr>
          <w:sz w:val="23"/>
          <w:szCs w:val="23"/>
        </w:rPr>
        <w:t xml:space="preserve">Paragraph 5, sentence 2 states “…but the storm-petrels are present in low numbers during those months.” </w:t>
      </w:r>
      <w:r w:rsidR="00172115" w:rsidRPr="00151492">
        <w:rPr>
          <w:sz w:val="23"/>
          <w:szCs w:val="23"/>
        </w:rPr>
        <w:t xml:space="preserve">However, there are still quite a few birds coming in to feed chicks through October and less into November; chicks are also fledging and could be another potential source of owl prey (even though they don’t seem to feed on them). It’s probably </w:t>
      </w:r>
      <w:proofErr w:type="gramStart"/>
      <w:r w:rsidR="00172115" w:rsidRPr="00151492">
        <w:rPr>
          <w:sz w:val="23"/>
          <w:szCs w:val="23"/>
        </w:rPr>
        <w:t>more true</w:t>
      </w:r>
      <w:proofErr w:type="gramEnd"/>
      <w:r w:rsidR="00172115" w:rsidRPr="00151492">
        <w:rPr>
          <w:sz w:val="23"/>
          <w:szCs w:val="23"/>
        </w:rPr>
        <w:t xml:space="preserve"> that </w:t>
      </w:r>
      <w:r w:rsidRPr="00151492">
        <w:rPr>
          <w:sz w:val="23"/>
          <w:szCs w:val="23"/>
        </w:rPr>
        <w:t xml:space="preserve">storm-petrels </w:t>
      </w:r>
      <w:r w:rsidR="00172115" w:rsidRPr="00151492">
        <w:rPr>
          <w:sz w:val="23"/>
          <w:szCs w:val="23"/>
        </w:rPr>
        <w:t xml:space="preserve">are simply </w:t>
      </w:r>
      <w:r w:rsidRPr="00151492">
        <w:rPr>
          <w:sz w:val="23"/>
          <w:szCs w:val="23"/>
        </w:rPr>
        <w:t>spend</w:t>
      </w:r>
      <w:r w:rsidR="00172115" w:rsidRPr="00151492">
        <w:rPr>
          <w:sz w:val="23"/>
          <w:szCs w:val="23"/>
        </w:rPr>
        <w:t>ing</w:t>
      </w:r>
      <w:r w:rsidRPr="00151492">
        <w:rPr>
          <w:sz w:val="23"/>
          <w:szCs w:val="23"/>
        </w:rPr>
        <w:t xml:space="preserve"> l</w:t>
      </w:r>
      <w:r w:rsidR="00172115" w:rsidRPr="00151492">
        <w:rPr>
          <w:sz w:val="23"/>
          <w:szCs w:val="23"/>
        </w:rPr>
        <w:t>ess</w:t>
      </w:r>
      <w:r w:rsidRPr="00151492">
        <w:rPr>
          <w:sz w:val="23"/>
          <w:szCs w:val="23"/>
        </w:rPr>
        <w:t xml:space="preserve"> time above the surface during </w:t>
      </w:r>
      <w:r w:rsidR="00172115" w:rsidRPr="00151492">
        <w:rPr>
          <w:sz w:val="23"/>
          <w:szCs w:val="23"/>
        </w:rPr>
        <w:t>Sep-Oct</w:t>
      </w:r>
      <w:r w:rsidRPr="00151492">
        <w:rPr>
          <w:sz w:val="23"/>
          <w:szCs w:val="23"/>
        </w:rPr>
        <w:t xml:space="preserve">, which </w:t>
      </w:r>
      <w:r w:rsidR="00172115" w:rsidRPr="00151492">
        <w:rPr>
          <w:sz w:val="23"/>
          <w:szCs w:val="23"/>
        </w:rPr>
        <w:t xml:space="preserve">makes them less detectable and </w:t>
      </w:r>
      <w:r w:rsidRPr="00151492">
        <w:rPr>
          <w:sz w:val="23"/>
          <w:szCs w:val="23"/>
        </w:rPr>
        <w:t xml:space="preserve">also helps reduce their susceptibility to owl predation. </w:t>
      </w:r>
    </w:p>
    <w:p w:rsidR="00AD6351" w:rsidRPr="00151492" w:rsidRDefault="00AD6351" w:rsidP="005C243D">
      <w:pPr>
        <w:pStyle w:val="Default"/>
        <w:rPr>
          <w:sz w:val="23"/>
          <w:szCs w:val="23"/>
        </w:rPr>
      </w:pPr>
    </w:p>
    <w:p w:rsidR="00AD6351" w:rsidRPr="00151492" w:rsidRDefault="006C6274" w:rsidP="00156AB6">
      <w:pPr>
        <w:pStyle w:val="Default"/>
        <w:numPr>
          <w:ilvl w:val="0"/>
          <w:numId w:val="3"/>
        </w:numPr>
        <w:rPr>
          <w:sz w:val="23"/>
          <w:szCs w:val="23"/>
        </w:rPr>
      </w:pPr>
      <w:r w:rsidRPr="00151492">
        <w:rPr>
          <w:sz w:val="23"/>
          <w:szCs w:val="23"/>
        </w:rPr>
        <w:t xml:space="preserve">Paragraph </w:t>
      </w:r>
      <w:r w:rsidR="005B6A2E" w:rsidRPr="00151492">
        <w:rPr>
          <w:sz w:val="23"/>
          <w:szCs w:val="23"/>
        </w:rPr>
        <w:t>6</w:t>
      </w:r>
      <w:r w:rsidRPr="00151492">
        <w:rPr>
          <w:sz w:val="23"/>
          <w:szCs w:val="23"/>
        </w:rPr>
        <w:t xml:space="preserve">, sentence </w:t>
      </w:r>
      <w:r w:rsidR="005B6A2E" w:rsidRPr="00151492">
        <w:rPr>
          <w:sz w:val="23"/>
          <w:szCs w:val="23"/>
        </w:rPr>
        <w:t>6</w:t>
      </w:r>
      <w:r w:rsidRPr="00151492">
        <w:rPr>
          <w:sz w:val="23"/>
          <w:szCs w:val="23"/>
        </w:rPr>
        <w:t xml:space="preserve"> states “Our mist-net data for storm petrels contains very few birds banded as chicks, and so are of known age.”</w:t>
      </w:r>
      <w:r w:rsidR="005B6A2E" w:rsidRPr="00151492">
        <w:rPr>
          <w:sz w:val="23"/>
          <w:szCs w:val="23"/>
        </w:rPr>
        <w:t xml:space="preserve">  I think you mean “unknown” age.</w:t>
      </w:r>
    </w:p>
    <w:p w:rsidR="005B6A2E" w:rsidRPr="00151492" w:rsidRDefault="005B6A2E" w:rsidP="005C243D">
      <w:pPr>
        <w:pStyle w:val="Default"/>
        <w:rPr>
          <w:sz w:val="23"/>
          <w:szCs w:val="23"/>
        </w:rPr>
      </w:pPr>
    </w:p>
    <w:p w:rsidR="005B6A2E" w:rsidRPr="00151492" w:rsidRDefault="008C773D" w:rsidP="005C243D">
      <w:pPr>
        <w:pStyle w:val="Default"/>
        <w:rPr>
          <w:b/>
          <w:sz w:val="23"/>
          <w:szCs w:val="23"/>
        </w:rPr>
      </w:pPr>
      <w:r w:rsidRPr="00151492">
        <w:rPr>
          <w:b/>
          <w:sz w:val="23"/>
          <w:szCs w:val="23"/>
        </w:rPr>
        <w:t>Results</w:t>
      </w:r>
    </w:p>
    <w:p w:rsidR="008C773D" w:rsidRPr="00151492" w:rsidRDefault="008C773D" w:rsidP="005C243D">
      <w:pPr>
        <w:pStyle w:val="Default"/>
        <w:rPr>
          <w:sz w:val="23"/>
          <w:szCs w:val="23"/>
        </w:rPr>
      </w:pPr>
      <w:r w:rsidRPr="00151492">
        <w:rPr>
          <w:sz w:val="23"/>
          <w:szCs w:val="23"/>
        </w:rPr>
        <w:t>Monthly Variations</w:t>
      </w:r>
    </w:p>
    <w:p w:rsidR="008C773D" w:rsidRPr="00151492" w:rsidRDefault="008C773D" w:rsidP="00151492">
      <w:pPr>
        <w:pStyle w:val="Default"/>
        <w:numPr>
          <w:ilvl w:val="0"/>
          <w:numId w:val="4"/>
        </w:numPr>
        <w:rPr>
          <w:sz w:val="23"/>
          <w:szCs w:val="23"/>
        </w:rPr>
      </w:pPr>
      <w:r w:rsidRPr="00151492">
        <w:rPr>
          <w:sz w:val="23"/>
          <w:szCs w:val="23"/>
        </w:rPr>
        <w:t>Paragraph 1: “2) at the time that Burrowing Owls arrive on the island (in September), house mouse populations are at very high levels (September is the second-highest month for house mouse abundance).</w:t>
      </w:r>
      <w:r w:rsidR="00156AB6" w:rsidRPr="00151492">
        <w:rPr>
          <w:sz w:val="23"/>
          <w:szCs w:val="23"/>
        </w:rPr>
        <w:t>”  I think it would be more correct to state that arrival is September-October (they’re just beginning to arrive in Sep), the two highest months for mouse densities.</w:t>
      </w:r>
    </w:p>
    <w:p w:rsidR="00156AB6" w:rsidRPr="00151492" w:rsidRDefault="00156AB6" w:rsidP="005C243D">
      <w:pPr>
        <w:pStyle w:val="Default"/>
        <w:rPr>
          <w:sz w:val="23"/>
          <w:szCs w:val="23"/>
        </w:rPr>
      </w:pPr>
    </w:p>
    <w:p w:rsidR="00DB0424" w:rsidRPr="00151492" w:rsidRDefault="00DB0424" w:rsidP="005C243D">
      <w:pPr>
        <w:pStyle w:val="Default"/>
        <w:rPr>
          <w:sz w:val="23"/>
          <w:szCs w:val="23"/>
          <w:u w:val="single"/>
        </w:rPr>
      </w:pPr>
      <w:r w:rsidRPr="00151492">
        <w:rPr>
          <w:sz w:val="23"/>
          <w:szCs w:val="23"/>
          <w:u w:val="single"/>
        </w:rPr>
        <w:t xml:space="preserve">Variation in Index of Ashy Storm-Petrel Population Size </w:t>
      </w:r>
    </w:p>
    <w:p w:rsidR="00430C67" w:rsidRPr="00151492" w:rsidRDefault="00430C67" w:rsidP="00430C67">
      <w:pPr>
        <w:pStyle w:val="Default"/>
        <w:rPr>
          <w:sz w:val="23"/>
          <w:szCs w:val="23"/>
        </w:rPr>
      </w:pPr>
    </w:p>
    <w:p w:rsidR="00430C67" w:rsidRPr="00151492" w:rsidRDefault="00430C67" w:rsidP="00151492">
      <w:pPr>
        <w:pStyle w:val="Default"/>
        <w:numPr>
          <w:ilvl w:val="0"/>
          <w:numId w:val="4"/>
        </w:numPr>
        <w:rPr>
          <w:sz w:val="23"/>
          <w:szCs w:val="23"/>
        </w:rPr>
      </w:pPr>
      <w:r w:rsidRPr="00151492">
        <w:rPr>
          <w:sz w:val="23"/>
          <w:szCs w:val="23"/>
        </w:rPr>
        <w:t xml:space="preserve">Paragraph 1, sentence 5: “Prior to the change </w:t>
      </w:r>
      <w:proofErr w:type="gramStart"/>
      <w:r w:rsidRPr="00151492">
        <w:rPr>
          <w:sz w:val="23"/>
          <w:szCs w:val="23"/>
        </w:rPr>
        <w:t>point,</w:t>
      </w:r>
      <w:proofErr w:type="gramEnd"/>
      <w:r w:rsidRPr="00151492">
        <w:rPr>
          <w:sz w:val="23"/>
          <w:szCs w:val="23"/>
        </w:rPr>
        <w:t xml:space="preserve"> the storm-petrel population index had increased significantly (p &lt; 0.001, Table 3).” Can you provide trend estimate? This would help demonstrate just how substantial the change in trend was.</w:t>
      </w:r>
    </w:p>
    <w:p w:rsidR="00156AB6" w:rsidRPr="00151492" w:rsidRDefault="00DB0424" w:rsidP="00151492">
      <w:pPr>
        <w:pStyle w:val="Default"/>
        <w:numPr>
          <w:ilvl w:val="0"/>
          <w:numId w:val="4"/>
        </w:numPr>
        <w:rPr>
          <w:sz w:val="23"/>
          <w:szCs w:val="23"/>
        </w:rPr>
      </w:pPr>
      <w:r w:rsidRPr="00151492">
        <w:rPr>
          <w:sz w:val="23"/>
          <w:szCs w:val="23"/>
        </w:rPr>
        <w:t>Paragraph 1</w:t>
      </w:r>
      <w:r w:rsidR="00430C67" w:rsidRPr="00151492">
        <w:rPr>
          <w:sz w:val="23"/>
          <w:szCs w:val="23"/>
        </w:rPr>
        <w:t>, sentence 6</w:t>
      </w:r>
      <w:r w:rsidRPr="00151492">
        <w:rPr>
          <w:sz w:val="23"/>
          <w:szCs w:val="23"/>
        </w:rPr>
        <w:t>: “</w:t>
      </w:r>
      <w:r w:rsidR="00156AB6" w:rsidRPr="00151492">
        <w:rPr>
          <w:sz w:val="23"/>
          <w:szCs w:val="23"/>
        </w:rPr>
        <w:t>After the change point there was a significant change in trend p = 0.002, Table 3)</w:t>
      </w:r>
      <w:r w:rsidRPr="00151492">
        <w:rPr>
          <w:sz w:val="23"/>
          <w:szCs w:val="23"/>
        </w:rPr>
        <w:t>…”  Need first parentheses inserted.</w:t>
      </w:r>
    </w:p>
    <w:p w:rsidR="00DB0424" w:rsidRPr="00151492" w:rsidRDefault="00030BFF" w:rsidP="00151492">
      <w:pPr>
        <w:pStyle w:val="Default"/>
        <w:numPr>
          <w:ilvl w:val="0"/>
          <w:numId w:val="4"/>
        </w:numPr>
        <w:rPr>
          <w:sz w:val="23"/>
          <w:szCs w:val="23"/>
        </w:rPr>
      </w:pPr>
      <w:r w:rsidRPr="00151492">
        <w:rPr>
          <w:sz w:val="23"/>
          <w:szCs w:val="23"/>
        </w:rPr>
        <w:t xml:space="preserve">Paragraph 1, sentence 6: “…with a linear decrease in population (p = 0.095, Table 3). The trend for the period 2007-2012 was equivalent to a 7.19% decrease per year, which we refer to as the “observed steep decline” scenario.”  Given that this is not significant, at least at 0.05 </w:t>
      </w:r>
      <w:proofErr w:type="gramStart"/>
      <w:r w:rsidRPr="00151492">
        <w:rPr>
          <w:sz w:val="23"/>
          <w:szCs w:val="23"/>
        </w:rPr>
        <w:t>level</w:t>
      </w:r>
      <w:proofErr w:type="gramEnd"/>
      <w:r w:rsidRPr="00151492">
        <w:rPr>
          <w:sz w:val="23"/>
          <w:szCs w:val="23"/>
        </w:rPr>
        <w:t xml:space="preserve">, need to provide an explanation of why you continued with </w:t>
      </w:r>
      <w:proofErr w:type="spellStart"/>
      <w:r w:rsidRPr="00151492">
        <w:rPr>
          <w:sz w:val="23"/>
          <w:szCs w:val="23"/>
        </w:rPr>
        <w:t>model</w:t>
      </w:r>
      <w:r w:rsidR="003E7D0D" w:rsidRPr="00151492">
        <w:rPr>
          <w:sz w:val="23"/>
          <w:szCs w:val="23"/>
        </w:rPr>
        <w:t>ling</w:t>
      </w:r>
      <w:proofErr w:type="spellEnd"/>
      <w:r w:rsidRPr="00151492">
        <w:rPr>
          <w:sz w:val="23"/>
          <w:szCs w:val="23"/>
        </w:rPr>
        <w:t xml:space="preserve"> after that. It’s actually surprising to me that such a large annual decline would not be significant. Maybe time series </w:t>
      </w:r>
      <w:r w:rsidR="003E7D0D" w:rsidRPr="00151492">
        <w:rPr>
          <w:sz w:val="23"/>
          <w:szCs w:val="23"/>
        </w:rPr>
        <w:t xml:space="preserve">of decline </w:t>
      </w:r>
      <w:r w:rsidRPr="00151492">
        <w:rPr>
          <w:sz w:val="23"/>
          <w:szCs w:val="23"/>
        </w:rPr>
        <w:t>too short</w:t>
      </w:r>
      <w:r w:rsidR="003E7D0D" w:rsidRPr="00151492">
        <w:rPr>
          <w:sz w:val="23"/>
          <w:szCs w:val="23"/>
        </w:rPr>
        <w:t xml:space="preserve"> to detect significance at 0.05?  Large standard error is probably one factor.  In this case, p=0.05 may be too stringent?</w:t>
      </w:r>
      <w:r w:rsidR="003C0FF9" w:rsidRPr="00151492">
        <w:rPr>
          <w:sz w:val="23"/>
          <w:szCs w:val="23"/>
        </w:rPr>
        <w:t xml:space="preserve">  Regardless of the reasons, I think the decision to examine various scenarios was good.</w:t>
      </w:r>
    </w:p>
    <w:p w:rsidR="003C0FF9" w:rsidRPr="00151492" w:rsidRDefault="003C0FF9" w:rsidP="005C243D">
      <w:pPr>
        <w:pStyle w:val="Default"/>
        <w:rPr>
          <w:sz w:val="23"/>
          <w:szCs w:val="23"/>
        </w:rPr>
      </w:pPr>
    </w:p>
    <w:p w:rsidR="004E0669" w:rsidRDefault="004E0669">
      <w:pPr>
        <w:rPr>
          <w:rFonts w:ascii="Arial" w:hAnsi="Arial" w:cs="Arial"/>
          <w:b/>
          <w:color w:val="000000"/>
          <w:sz w:val="23"/>
          <w:szCs w:val="23"/>
        </w:rPr>
      </w:pPr>
      <w:r>
        <w:rPr>
          <w:b/>
          <w:sz w:val="23"/>
          <w:szCs w:val="23"/>
        </w:rPr>
        <w:br w:type="page"/>
      </w:r>
    </w:p>
    <w:p w:rsidR="003E7D0D" w:rsidRPr="0011775D" w:rsidRDefault="00C867A6" w:rsidP="005C243D">
      <w:pPr>
        <w:pStyle w:val="Default"/>
        <w:rPr>
          <w:b/>
          <w:sz w:val="23"/>
          <w:szCs w:val="23"/>
        </w:rPr>
      </w:pPr>
      <w:r w:rsidRPr="0011775D">
        <w:rPr>
          <w:b/>
          <w:sz w:val="23"/>
          <w:szCs w:val="23"/>
        </w:rPr>
        <w:lastRenderedPageBreak/>
        <w:t>Population Dynamic Model</w:t>
      </w:r>
    </w:p>
    <w:p w:rsidR="00C867A6" w:rsidRPr="00151492" w:rsidRDefault="00C867A6" w:rsidP="00151492">
      <w:pPr>
        <w:pStyle w:val="Default"/>
        <w:numPr>
          <w:ilvl w:val="0"/>
          <w:numId w:val="5"/>
        </w:numPr>
        <w:rPr>
          <w:sz w:val="23"/>
          <w:szCs w:val="23"/>
        </w:rPr>
      </w:pPr>
      <w:r w:rsidRPr="00151492">
        <w:rPr>
          <w:sz w:val="23"/>
          <w:szCs w:val="23"/>
        </w:rPr>
        <w:t>Last paragraph</w:t>
      </w:r>
      <w:r w:rsidR="00E26DFD" w:rsidRPr="00151492">
        <w:rPr>
          <w:sz w:val="23"/>
          <w:szCs w:val="23"/>
        </w:rPr>
        <w:t>. I’ve edited as follows for clarification:</w:t>
      </w:r>
      <w:r w:rsidR="00847625" w:rsidRPr="00151492">
        <w:rPr>
          <w:sz w:val="23"/>
          <w:szCs w:val="23"/>
        </w:rPr>
        <w:t xml:space="preserve"> “The monthly data presented here indicate that Ashy Storm-Petrels are a secondary prey for Burrowing Owl.</w:t>
      </w:r>
    </w:p>
    <w:p w:rsidR="00E26DFD" w:rsidRPr="00151492" w:rsidRDefault="00E26DFD" w:rsidP="00151492">
      <w:pPr>
        <w:pStyle w:val="Default"/>
        <w:numPr>
          <w:ilvl w:val="0"/>
          <w:numId w:val="5"/>
        </w:numPr>
        <w:rPr>
          <w:sz w:val="23"/>
          <w:szCs w:val="23"/>
        </w:rPr>
      </w:pPr>
      <w:r w:rsidRPr="00151492">
        <w:rPr>
          <w:sz w:val="23"/>
          <w:szCs w:val="23"/>
        </w:rPr>
        <w:t xml:space="preserve">In summary, reduction in Burrowing Owl abundance has strong positive </w:t>
      </w:r>
      <w:ins w:id="2" w:author="Gerry McChesney" w:date="2013-07-11T14:50:00Z">
        <w:r w:rsidRPr="00151492">
          <w:rPr>
            <w:sz w:val="23"/>
            <w:szCs w:val="23"/>
          </w:rPr>
          <w:t xml:space="preserve">Ashy Storm-Petrel </w:t>
        </w:r>
      </w:ins>
      <w:r w:rsidRPr="00151492">
        <w:rPr>
          <w:sz w:val="23"/>
          <w:szCs w:val="23"/>
        </w:rPr>
        <w:t xml:space="preserve">population impacts in all scenarios examined. Under the “Observed Steep Decline” scenario, rates of </w:t>
      </w:r>
      <w:ins w:id="3" w:author="Gerry McChesney" w:date="2013-07-11T14:50:00Z">
        <w:r w:rsidRPr="00151492">
          <w:rPr>
            <w:sz w:val="23"/>
            <w:szCs w:val="23"/>
          </w:rPr>
          <w:t xml:space="preserve">storm-petrel </w:t>
        </w:r>
      </w:ins>
      <w:r w:rsidRPr="00151492">
        <w:rPr>
          <w:sz w:val="23"/>
          <w:szCs w:val="23"/>
        </w:rPr>
        <w:t xml:space="preserve">decline are drastically reduced, under the “Moderate Decline” scenario the </w:t>
      </w:r>
      <w:ins w:id="4" w:author="Gerry McChesney" w:date="2013-07-11T14:51:00Z">
        <w:r w:rsidRPr="00151492">
          <w:rPr>
            <w:sz w:val="23"/>
            <w:szCs w:val="23"/>
          </w:rPr>
          <w:t xml:space="preserve">storm-petrel </w:t>
        </w:r>
      </w:ins>
      <w:r w:rsidRPr="00151492">
        <w:rPr>
          <w:sz w:val="23"/>
          <w:szCs w:val="23"/>
        </w:rPr>
        <w:t xml:space="preserve">population trends change from moderate decline to stable or slight annual increase, and under the “Near Stable” scenario, rates of annual </w:t>
      </w:r>
      <w:ins w:id="5" w:author="Gerry McChesney" w:date="2013-07-11T14:51:00Z">
        <w:r w:rsidRPr="00151492">
          <w:rPr>
            <w:sz w:val="23"/>
            <w:szCs w:val="23"/>
          </w:rPr>
          <w:t xml:space="preserve">storm-petrel </w:t>
        </w:r>
      </w:ins>
      <w:r w:rsidRPr="00151492">
        <w:rPr>
          <w:sz w:val="23"/>
          <w:szCs w:val="23"/>
        </w:rPr>
        <w:t xml:space="preserve">population change from a very weak increase to a strong increase with owl reduction, </w:t>
      </w:r>
      <w:ins w:id="6" w:author="Gerry McChesney" w:date="2013-07-11T14:52:00Z">
        <w:r w:rsidRPr="00151492">
          <w:rPr>
            <w:sz w:val="23"/>
            <w:szCs w:val="23"/>
          </w:rPr>
          <w:t>equivalent</w:t>
        </w:r>
      </w:ins>
      <w:ins w:id="7" w:author="Gerry McChesney" w:date="2013-07-11T14:59:00Z">
        <w:r w:rsidR="00847625" w:rsidRPr="00151492">
          <w:rPr>
            <w:sz w:val="23"/>
            <w:szCs w:val="23"/>
          </w:rPr>
          <w:t xml:space="preserve"> </w:t>
        </w:r>
      </w:ins>
      <w:ins w:id="8" w:author="Gerry McChesney" w:date="2013-07-11T14:52:00Z">
        <w:r w:rsidRPr="00151492">
          <w:rPr>
            <w:sz w:val="23"/>
            <w:szCs w:val="23"/>
          </w:rPr>
          <w:t xml:space="preserve">to </w:t>
        </w:r>
      </w:ins>
      <w:r w:rsidRPr="00151492">
        <w:rPr>
          <w:sz w:val="23"/>
          <w:szCs w:val="23"/>
        </w:rPr>
        <w:t>a five-fold increase in the net population growth rate.</w:t>
      </w:r>
      <w:r w:rsidR="00847625" w:rsidRPr="00151492">
        <w:rPr>
          <w:sz w:val="23"/>
          <w:szCs w:val="23"/>
        </w:rPr>
        <w:t>”</w:t>
      </w:r>
    </w:p>
    <w:p w:rsidR="00156AB6" w:rsidRPr="00151492" w:rsidRDefault="00156AB6" w:rsidP="005C243D">
      <w:pPr>
        <w:pStyle w:val="Default"/>
        <w:rPr>
          <w:sz w:val="23"/>
          <w:szCs w:val="23"/>
        </w:rPr>
      </w:pPr>
    </w:p>
    <w:p w:rsidR="00423450" w:rsidRPr="00151492" w:rsidRDefault="00847625" w:rsidP="00151492">
      <w:pPr>
        <w:pStyle w:val="Default"/>
        <w:numPr>
          <w:ilvl w:val="0"/>
          <w:numId w:val="5"/>
        </w:numPr>
        <w:rPr>
          <w:sz w:val="23"/>
          <w:szCs w:val="23"/>
        </w:rPr>
      </w:pPr>
      <w:r w:rsidRPr="00151492">
        <w:rPr>
          <w:sz w:val="23"/>
          <w:szCs w:val="23"/>
        </w:rPr>
        <w:t>This summary paragraph seems like it belongs more in the first paragraph of the Discussion. I’d suggest moving it there and incorporating (including some replacement) of the text in that paragraph.</w:t>
      </w:r>
    </w:p>
    <w:p w:rsidR="001B4344" w:rsidRPr="00151492" w:rsidRDefault="001B4344" w:rsidP="005C243D">
      <w:pPr>
        <w:pStyle w:val="Default"/>
        <w:rPr>
          <w:sz w:val="23"/>
          <w:szCs w:val="23"/>
        </w:rPr>
      </w:pPr>
    </w:p>
    <w:p w:rsidR="00127CFF" w:rsidRPr="0011775D" w:rsidRDefault="00847625">
      <w:pPr>
        <w:rPr>
          <w:rFonts w:ascii="Arial" w:hAnsi="Arial" w:cs="Arial"/>
          <w:b/>
          <w:sz w:val="23"/>
          <w:szCs w:val="23"/>
        </w:rPr>
      </w:pPr>
      <w:r w:rsidRPr="0011775D">
        <w:rPr>
          <w:rFonts w:ascii="Arial" w:hAnsi="Arial" w:cs="Arial"/>
          <w:b/>
          <w:sz w:val="23"/>
          <w:szCs w:val="23"/>
        </w:rPr>
        <w:t>Discussion</w:t>
      </w:r>
    </w:p>
    <w:p w:rsidR="00847625" w:rsidRPr="00151492" w:rsidRDefault="00847625" w:rsidP="00151492">
      <w:pPr>
        <w:pStyle w:val="ListParagraph"/>
        <w:numPr>
          <w:ilvl w:val="0"/>
          <w:numId w:val="6"/>
        </w:numPr>
        <w:rPr>
          <w:ins w:id="9" w:author="Gerry McChesney" w:date="2013-07-11T14:58:00Z"/>
          <w:rFonts w:ascii="Arial" w:hAnsi="Arial" w:cs="Arial"/>
          <w:sz w:val="23"/>
          <w:szCs w:val="23"/>
        </w:rPr>
      </w:pPr>
      <w:r w:rsidRPr="00151492">
        <w:rPr>
          <w:rFonts w:ascii="Arial" w:hAnsi="Arial" w:cs="Arial"/>
          <w:sz w:val="23"/>
          <w:szCs w:val="23"/>
        </w:rPr>
        <w:t xml:space="preserve">Paragraph 2, sentence one: “The monthly data presented here indicate that Ashy Storm-Petrels are a secondary prey </w:t>
      </w:r>
      <w:ins w:id="10" w:author="Gerry McChesney" w:date="2013-07-11T14:58:00Z">
        <w:r w:rsidRPr="00151492">
          <w:rPr>
            <w:rFonts w:ascii="Arial" w:hAnsi="Arial" w:cs="Arial"/>
            <w:sz w:val="23"/>
            <w:szCs w:val="23"/>
          </w:rPr>
          <w:t xml:space="preserve">item </w:t>
        </w:r>
      </w:ins>
      <w:r w:rsidRPr="00151492">
        <w:rPr>
          <w:rFonts w:ascii="Arial" w:hAnsi="Arial" w:cs="Arial"/>
          <w:sz w:val="23"/>
          <w:szCs w:val="23"/>
        </w:rPr>
        <w:t>for Burrowing Owl</w:t>
      </w:r>
      <w:ins w:id="11" w:author="Gerry McChesney" w:date="2013-07-11T14:58:00Z">
        <w:r w:rsidRPr="00151492">
          <w:rPr>
            <w:rFonts w:ascii="Arial" w:hAnsi="Arial" w:cs="Arial"/>
            <w:sz w:val="23"/>
            <w:szCs w:val="23"/>
          </w:rPr>
          <w:t>s</w:t>
        </w:r>
      </w:ins>
      <w:r w:rsidRPr="00151492">
        <w:rPr>
          <w:rFonts w:ascii="Arial" w:hAnsi="Arial" w:cs="Arial"/>
          <w:sz w:val="23"/>
          <w:szCs w:val="23"/>
        </w:rPr>
        <w:t>.”</w:t>
      </w:r>
    </w:p>
    <w:p w:rsidR="00847625" w:rsidRPr="00151492" w:rsidRDefault="00847625">
      <w:pPr>
        <w:rPr>
          <w:rFonts w:ascii="Arial" w:hAnsi="Arial" w:cs="Arial"/>
          <w:sz w:val="23"/>
          <w:szCs w:val="23"/>
        </w:rPr>
      </w:pPr>
    </w:p>
    <w:p w:rsidR="00127CFF" w:rsidRPr="00151492" w:rsidRDefault="00BA1306" w:rsidP="00151492">
      <w:pPr>
        <w:pStyle w:val="ListParagraph"/>
        <w:numPr>
          <w:ilvl w:val="0"/>
          <w:numId w:val="6"/>
        </w:numPr>
        <w:rPr>
          <w:rFonts w:ascii="Arial" w:hAnsi="Arial" w:cs="Arial"/>
          <w:sz w:val="23"/>
          <w:szCs w:val="23"/>
        </w:rPr>
      </w:pPr>
      <w:r w:rsidRPr="00151492">
        <w:rPr>
          <w:rFonts w:ascii="Arial" w:hAnsi="Arial" w:cs="Arial"/>
          <w:sz w:val="23"/>
          <w:szCs w:val="23"/>
        </w:rPr>
        <w:t xml:space="preserve">Paragraph 3, sentence one: “on SEFI, a </w:t>
      </w:r>
      <w:proofErr w:type="spellStart"/>
      <w:proofErr w:type="gramStart"/>
      <w:r w:rsidRPr="00151492">
        <w:rPr>
          <w:rFonts w:ascii="Arial" w:hAnsi="Arial" w:cs="Arial"/>
          <w:sz w:val="23"/>
          <w:szCs w:val="23"/>
        </w:rPr>
        <w:t>non</w:t>
      </w:r>
      <w:proofErr w:type="gramEnd"/>
      <w:r w:rsidRPr="00151492">
        <w:rPr>
          <w:rFonts w:ascii="Arial" w:hAnsi="Arial" w:cs="Arial"/>
          <w:sz w:val="23"/>
          <w:szCs w:val="23"/>
        </w:rPr>
        <w:t xml:space="preserve"> vegetated</w:t>
      </w:r>
      <w:proofErr w:type="spellEnd"/>
      <w:r w:rsidRPr="00151492">
        <w:rPr>
          <w:rFonts w:ascii="Arial" w:hAnsi="Arial" w:cs="Arial"/>
          <w:sz w:val="23"/>
          <w:szCs w:val="23"/>
        </w:rPr>
        <w:t xml:space="preserve"> terrain…”  SEFI is hardly non-vegetated. Delete that phrase.</w:t>
      </w:r>
    </w:p>
    <w:p w:rsidR="00BA1306" w:rsidRPr="00151492" w:rsidRDefault="00BA1306">
      <w:pPr>
        <w:rPr>
          <w:rFonts w:ascii="Arial" w:hAnsi="Arial" w:cs="Arial"/>
          <w:sz w:val="23"/>
          <w:szCs w:val="23"/>
        </w:rPr>
      </w:pPr>
    </w:p>
    <w:p w:rsidR="00BA1306" w:rsidRPr="00151492" w:rsidRDefault="00BA1306" w:rsidP="00151492">
      <w:pPr>
        <w:pStyle w:val="ListParagraph"/>
        <w:numPr>
          <w:ilvl w:val="0"/>
          <w:numId w:val="6"/>
        </w:numPr>
        <w:rPr>
          <w:rFonts w:ascii="Arial" w:hAnsi="Arial" w:cs="Arial"/>
          <w:sz w:val="23"/>
          <w:szCs w:val="23"/>
        </w:rPr>
      </w:pPr>
      <w:r w:rsidRPr="00151492">
        <w:rPr>
          <w:rFonts w:ascii="Arial" w:hAnsi="Arial" w:cs="Arial"/>
          <w:sz w:val="23"/>
          <w:szCs w:val="23"/>
        </w:rPr>
        <w:t xml:space="preserve">Paragraph 4, sentence one: “In addition, the timing of the recently observed increase in Burrowing Owl abundance, which </w:t>
      </w:r>
      <w:ins w:id="12" w:author="Gerry McChesney" w:date="2013-07-11T15:06:00Z">
        <w:r w:rsidRPr="00151492">
          <w:rPr>
            <w:rFonts w:ascii="Arial" w:hAnsi="Arial" w:cs="Arial"/>
            <w:sz w:val="23"/>
            <w:szCs w:val="23"/>
          </w:rPr>
          <w:t>began</w:t>
        </w:r>
      </w:ins>
      <w:del w:id="13" w:author="Gerry McChesney" w:date="2013-07-11T15:06:00Z">
        <w:r w:rsidRPr="00151492" w:rsidDel="00BA1306">
          <w:rPr>
            <w:rFonts w:ascii="Arial" w:hAnsi="Arial" w:cs="Arial"/>
            <w:sz w:val="23"/>
            <w:szCs w:val="23"/>
          </w:rPr>
          <w:delText>begins</w:delText>
        </w:r>
      </w:del>
      <w:r w:rsidRPr="00151492">
        <w:rPr>
          <w:rFonts w:ascii="Arial" w:hAnsi="Arial" w:cs="Arial"/>
          <w:sz w:val="23"/>
          <w:szCs w:val="23"/>
        </w:rPr>
        <w:t xml:space="preserve"> in 2007 (Figure 3), aligns </w:t>
      </w:r>
      <w:del w:id="14" w:author="Gerry McChesney" w:date="2013-07-11T15:06:00Z">
        <w:r w:rsidRPr="00151492" w:rsidDel="00BA1306">
          <w:rPr>
            <w:rFonts w:ascii="Arial" w:hAnsi="Arial" w:cs="Arial"/>
            <w:sz w:val="23"/>
            <w:szCs w:val="23"/>
          </w:rPr>
          <w:delText xml:space="preserve">well </w:delText>
        </w:r>
      </w:del>
      <w:r w:rsidRPr="00151492">
        <w:rPr>
          <w:rFonts w:ascii="Arial" w:hAnsi="Arial" w:cs="Arial"/>
          <w:sz w:val="23"/>
          <w:szCs w:val="23"/>
        </w:rPr>
        <w:t>with the change point from an increasing population to a declining population in the top model selected to describe recent population trends.”</w:t>
      </w:r>
    </w:p>
    <w:p w:rsidR="00221AE7" w:rsidRPr="00151492" w:rsidRDefault="00221AE7">
      <w:pPr>
        <w:rPr>
          <w:rFonts w:ascii="Arial" w:hAnsi="Arial" w:cs="Arial"/>
          <w:sz w:val="23"/>
          <w:szCs w:val="23"/>
        </w:rPr>
      </w:pPr>
    </w:p>
    <w:p w:rsidR="00307874" w:rsidRPr="00151492" w:rsidRDefault="005D2136" w:rsidP="00151492">
      <w:pPr>
        <w:pStyle w:val="ListParagraph"/>
        <w:numPr>
          <w:ilvl w:val="0"/>
          <w:numId w:val="6"/>
        </w:numPr>
        <w:rPr>
          <w:rFonts w:ascii="Arial" w:hAnsi="Arial" w:cs="Arial"/>
          <w:sz w:val="23"/>
          <w:szCs w:val="23"/>
        </w:rPr>
      </w:pPr>
      <w:r w:rsidRPr="00151492">
        <w:rPr>
          <w:rFonts w:ascii="Arial" w:hAnsi="Arial" w:cs="Arial"/>
          <w:sz w:val="23"/>
          <w:szCs w:val="23"/>
        </w:rPr>
        <w:t xml:space="preserve">Paragraph 5: Do you have any references to support claims of possible BUOW population increases or changes in coastal distribution? There could be other factors associated with </w:t>
      </w:r>
      <w:proofErr w:type="spellStart"/>
      <w:r w:rsidRPr="00151492">
        <w:rPr>
          <w:rFonts w:ascii="Arial" w:hAnsi="Arial" w:cs="Arial"/>
          <w:sz w:val="23"/>
          <w:szCs w:val="23"/>
        </w:rPr>
        <w:t>increase</w:t>
      </w:r>
      <w:proofErr w:type="spellEnd"/>
      <w:r w:rsidRPr="00151492">
        <w:rPr>
          <w:rFonts w:ascii="Arial" w:hAnsi="Arial" w:cs="Arial"/>
          <w:sz w:val="23"/>
          <w:szCs w:val="23"/>
        </w:rPr>
        <w:t xml:space="preserve"> numbers as well, such as possible increases in mouse abundance on the island.</w:t>
      </w:r>
    </w:p>
    <w:p w:rsidR="005D2136" w:rsidRPr="00151492" w:rsidRDefault="005D2136">
      <w:pPr>
        <w:rPr>
          <w:rFonts w:ascii="Arial" w:hAnsi="Arial" w:cs="Arial"/>
          <w:sz w:val="23"/>
          <w:szCs w:val="23"/>
        </w:rPr>
      </w:pPr>
    </w:p>
    <w:p w:rsidR="00307874" w:rsidRPr="00151492" w:rsidRDefault="00956C1B" w:rsidP="00151492">
      <w:pPr>
        <w:pStyle w:val="ListParagraph"/>
        <w:numPr>
          <w:ilvl w:val="0"/>
          <w:numId w:val="6"/>
        </w:numPr>
        <w:rPr>
          <w:rFonts w:ascii="Arial" w:hAnsi="Arial" w:cs="Arial"/>
          <w:sz w:val="23"/>
          <w:szCs w:val="23"/>
        </w:rPr>
      </w:pPr>
      <w:r w:rsidRPr="00151492">
        <w:rPr>
          <w:rFonts w:ascii="Arial" w:hAnsi="Arial" w:cs="Arial"/>
          <w:sz w:val="23"/>
          <w:szCs w:val="23"/>
        </w:rPr>
        <w:t xml:space="preserve">Paragraph 6, sentence 1: “It is rare in ecological studies to have direct evidence of variation in predation rates that </w:t>
      </w:r>
      <w:del w:id="15" w:author="Gerry McChesney" w:date="2013-07-11T15:15:00Z">
        <w:r w:rsidRPr="00151492" w:rsidDel="00956C1B">
          <w:rPr>
            <w:rFonts w:ascii="Arial" w:hAnsi="Arial" w:cs="Arial"/>
            <w:sz w:val="23"/>
            <w:szCs w:val="23"/>
          </w:rPr>
          <w:delText>is</w:delText>
        </w:r>
      </w:del>
      <w:ins w:id="16" w:author="Gerry McChesney" w:date="2013-07-11T15:15:00Z">
        <w:r w:rsidRPr="00151492">
          <w:rPr>
            <w:rFonts w:ascii="Arial" w:hAnsi="Arial" w:cs="Arial"/>
            <w:sz w:val="23"/>
            <w:szCs w:val="23"/>
          </w:rPr>
          <w:t>are</w:t>
        </w:r>
      </w:ins>
      <w:r w:rsidRPr="00151492">
        <w:rPr>
          <w:rFonts w:ascii="Arial" w:hAnsi="Arial" w:cs="Arial"/>
          <w:sz w:val="23"/>
          <w:szCs w:val="23"/>
        </w:rPr>
        <w:t xml:space="preserve"> so tightly…”</w:t>
      </w:r>
    </w:p>
    <w:p w:rsidR="00956C1B" w:rsidRPr="00151492" w:rsidRDefault="00956C1B">
      <w:pPr>
        <w:rPr>
          <w:rFonts w:ascii="Arial" w:hAnsi="Arial" w:cs="Arial"/>
          <w:sz w:val="23"/>
          <w:szCs w:val="23"/>
        </w:rPr>
      </w:pPr>
    </w:p>
    <w:p w:rsidR="00956C1B" w:rsidRPr="00151492" w:rsidRDefault="004C0950" w:rsidP="00151492">
      <w:pPr>
        <w:pStyle w:val="ListParagraph"/>
        <w:numPr>
          <w:ilvl w:val="0"/>
          <w:numId w:val="6"/>
        </w:numPr>
        <w:rPr>
          <w:rFonts w:ascii="Arial" w:hAnsi="Arial" w:cs="Arial"/>
          <w:sz w:val="23"/>
          <w:szCs w:val="23"/>
        </w:rPr>
      </w:pPr>
      <w:r w:rsidRPr="00151492">
        <w:rPr>
          <w:rFonts w:ascii="Arial" w:hAnsi="Arial" w:cs="Arial"/>
          <w:sz w:val="23"/>
          <w:szCs w:val="23"/>
        </w:rPr>
        <w:t xml:space="preserve">Paragraph 6, sentence 3: “The longer current levels of owl predation continue, the less likely this population is to recover.” While this may be true, the ASSP population is higher now than it was even 10 years ago, based on the capture rate index, and this was a recovery from even lower population size in the early 1990s. Thus, I feel more like the big concern is that the population could be sliding back the reduced level found in the 1990s or even lower. If we allow that to happen and predation levels continue, other threats continue, climate change becomes more of an issue, etc., </w:t>
      </w:r>
      <w:proofErr w:type="gramStart"/>
      <w:r w:rsidRPr="00151492">
        <w:rPr>
          <w:rFonts w:ascii="Arial" w:hAnsi="Arial" w:cs="Arial"/>
          <w:sz w:val="23"/>
          <w:szCs w:val="23"/>
        </w:rPr>
        <w:t>then</w:t>
      </w:r>
      <w:proofErr w:type="gramEnd"/>
      <w:r w:rsidRPr="00151492">
        <w:rPr>
          <w:rFonts w:ascii="Arial" w:hAnsi="Arial" w:cs="Arial"/>
          <w:sz w:val="23"/>
          <w:szCs w:val="23"/>
        </w:rPr>
        <w:t xml:space="preserve"> the population will really be in jeopardy. </w:t>
      </w:r>
    </w:p>
    <w:p w:rsidR="00A034DB" w:rsidRPr="00151492" w:rsidRDefault="00A034DB">
      <w:pPr>
        <w:rPr>
          <w:rFonts w:ascii="Arial" w:hAnsi="Arial" w:cs="Arial"/>
          <w:sz w:val="23"/>
          <w:szCs w:val="23"/>
        </w:rPr>
      </w:pPr>
    </w:p>
    <w:p w:rsidR="00A034DB" w:rsidRPr="00151492" w:rsidRDefault="00A034DB" w:rsidP="00151492">
      <w:pPr>
        <w:pStyle w:val="ListParagraph"/>
        <w:numPr>
          <w:ilvl w:val="0"/>
          <w:numId w:val="6"/>
        </w:numPr>
        <w:rPr>
          <w:rFonts w:ascii="Arial" w:hAnsi="Arial" w:cs="Arial"/>
          <w:sz w:val="23"/>
          <w:szCs w:val="23"/>
        </w:rPr>
      </w:pPr>
      <w:r w:rsidRPr="00151492">
        <w:rPr>
          <w:rFonts w:ascii="Arial" w:hAnsi="Arial" w:cs="Arial"/>
          <w:sz w:val="23"/>
          <w:szCs w:val="23"/>
        </w:rPr>
        <w:lastRenderedPageBreak/>
        <w:t xml:space="preserve">Paragraph 6, sentence 5: “To reduce the Western Gull predation levels on </w:t>
      </w:r>
      <w:del w:id="17" w:author="Gerry McChesney" w:date="2013-07-11T15:44:00Z">
        <w:r w:rsidRPr="00151492" w:rsidDel="00A034DB">
          <w:rPr>
            <w:rFonts w:ascii="Arial" w:hAnsi="Arial" w:cs="Arial"/>
            <w:sz w:val="23"/>
            <w:szCs w:val="23"/>
          </w:rPr>
          <w:delText xml:space="preserve">ASSP </w:delText>
        </w:r>
      </w:del>
      <w:ins w:id="18" w:author="Gerry McChesney" w:date="2013-07-11T15:44:00Z">
        <w:r w:rsidRPr="00151492">
          <w:rPr>
            <w:rFonts w:ascii="Arial" w:hAnsi="Arial" w:cs="Arial"/>
            <w:sz w:val="23"/>
            <w:szCs w:val="23"/>
          </w:rPr>
          <w:t>Ashy Storm-Petr</w:t>
        </w:r>
      </w:ins>
      <w:ins w:id="19" w:author="Gerry McChesney" w:date="2013-07-11T15:45:00Z">
        <w:r w:rsidRPr="00151492">
          <w:rPr>
            <w:rFonts w:ascii="Arial" w:hAnsi="Arial" w:cs="Arial"/>
            <w:sz w:val="23"/>
            <w:szCs w:val="23"/>
          </w:rPr>
          <w:t>els</w:t>
        </w:r>
      </w:ins>
      <w:ins w:id="20" w:author="Gerry McChesney" w:date="2013-07-11T15:44:00Z">
        <w:r w:rsidRPr="00151492">
          <w:rPr>
            <w:rFonts w:ascii="Arial" w:hAnsi="Arial" w:cs="Arial"/>
            <w:sz w:val="23"/>
            <w:szCs w:val="23"/>
          </w:rPr>
          <w:t xml:space="preserve"> </w:t>
        </w:r>
      </w:ins>
      <w:r w:rsidRPr="00151492">
        <w:rPr>
          <w:rFonts w:ascii="Arial" w:hAnsi="Arial" w:cs="Arial"/>
          <w:sz w:val="23"/>
          <w:szCs w:val="23"/>
        </w:rPr>
        <w:t xml:space="preserve">by a substantial amount, a very large number of Western Gulls would </w:t>
      </w:r>
      <w:ins w:id="21" w:author="Gerry McChesney" w:date="2013-07-11T15:45:00Z">
        <w:r w:rsidRPr="00151492">
          <w:rPr>
            <w:rFonts w:ascii="Arial" w:hAnsi="Arial" w:cs="Arial"/>
            <w:sz w:val="23"/>
            <w:szCs w:val="23"/>
          </w:rPr>
          <w:t xml:space="preserve">likely </w:t>
        </w:r>
      </w:ins>
      <w:r w:rsidRPr="00151492">
        <w:rPr>
          <w:rFonts w:ascii="Arial" w:hAnsi="Arial" w:cs="Arial"/>
          <w:sz w:val="23"/>
          <w:szCs w:val="23"/>
        </w:rPr>
        <w:t>need to be removed from the island.”</w:t>
      </w:r>
    </w:p>
    <w:p w:rsidR="004C0950" w:rsidRPr="00151492" w:rsidRDefault="004C0950">
      <w:pPr>
        <w:rPr>
          <w:rFonts w:ascii="Arial" w:hAnsi="Arial" w:cs="Arial"/>
          <w:sz w:val="23"/>
          <w:szCs w:val="23"/>
        </w:rPr>
      </w:pPr>
    </w:p>
    <w:p w:rsidR="004C0950" w:rsidRPr="00151492" w:rsidRDefault="004C0950" w:rsidP="00151492">
      <w:pPr>
        <w:pStyle w:val="ListParagraph"/>
        <w:numPr>
          <w:ilvl w:val="0"/>
          <w:numId w:val="6"/>
        </w:numPr>
        <w:rPr>
          <w:rFonts w:ascii="Arial" w:hAnsi="Arial" w:cs="Arial"/>
          <w:bCs/>
          <w:sz w:val="23"/>
          <w:szCs w:val="23"/>
        </w:rPr>
      </w:pPr>
      <w:r w:rsidRPr="00151492">
        <w:rPr>
          <w:rFonts w:ascii="Arial" w:hAnsi="Arial" w:cs="Arial"/>
          <w:sz w:val="23"/>
          <w:szCs w:val="23"/>
        </w:rPr>
        <w:t xml:space="preserve">Paragraph 6: Please delete the sentence “Since the South </w:t>
      </w:r>
      <w:proofErr w:type="spellStart"/>
      <w:r w:rsidRPr="00151492">
        <w:rPr>
          <w:rFonts w:ascii="Arial" w:hAnsi="Arial" w:cs="Arial"/>
          <w:sz w:val="23"/>
          <w:szCs w:val="23"/>
        </w:rPr>
        <w:t>Farallones</w:t>
      </w:r>
      <w:proofErr w:type="spellEnd"/>
      <w:r w:rsidRPr="00151492">
        <w:rPr>
          <w:rFonts w:ascii="Arial" w:hAnsi="Arial" w:cs="Arial"/>
          <w:sz w:val="23"/>
          <w:szCs w:val="23"/>
        </w:rPr>
        <w:t xml:space="preserve"> host the world’s largest Western Gull breeding population, numbering in the tens of thousands, and because Western Gulls are a resident, native breeding species, there are no plans, intentions nor mandate for the USFWS to attempt to manage the population of Western Gulls on the </w:t>
      </w:r>
      <w:proofErr w:type="spellStart"/>
      <w:r w:rsidRPr="00151492">
        <w:rPr>
          <w:rFonts w:ascii="Arial" w:hAnsi="Arial" w:cs="Arial"/>
          <w:sz w:val="23"/>
          <w:szCs w:val="23"/>
        </w:rPr>
        <w:t>Farallones</w:t>
      </w:r>
      <w:proofErr w:type="spellEnd"/>
      <w:r w:rsidRPr="00151492">
        <w:rPr>
          <w:rFonts w:ascii="Arial" w:hAnsi="Arial" w:cs="Arial"/>
          <w:b/>
          <w:bCs/>
          <w:sz w:val="23"/>
          <w:szCs w:val="23"/>
        </w:rPr>
        <w:t>.”</w:t>
      </w:r>
      <w:r w:rsidRPr="00151492">
        <w:rPr>
          <w:rFonts w:ascii="Arial" w:hAnsi="Arial" w:cs="Arial"/>
          <w:bCs/>
          <w:sz w:val="23"/>
          <w:szCs w:val="23"/>
        </w:rPr>
        <w:t xml:space="preserve"> This statement is a bit too broad and off the topic. </w:t>
      </w:r>
    </w:p>
    <w:p w:rsidR="004C0950" w:rsidRPr="00151492" w:rsidRDefault="004C0950">
      <w:pPr>
        <w:rPr>
          <w:rFonts w:ascii="Arial" w:hAnsi="Arial" w:cs="Arial"/>
          <w:bCs/>
          <w:sz w:val="23"/>
          <w:szCs w:val="23"/>
        </w:rPr>
      </w:pPr>
    </w:p>
    <w:p w:rsidR="004C0950" w:rsidRPr="00151492" w:rsidRDefault="00ED1288">
      <w:pPr>
        <w:rPr>
          <w:rFonts w:ascii="Arial" w:hAnsi="Arial" w:cs="Arial"/>
          <w:b/>
          <w:bCs/>
          <w:sz w:val="23"/>
          <w:szCs w:val="23"/>
        </w:rPr>
      </w:pPr>
      <w:proofErr w:type="gramStart"/>
      <w:r w:rsidRPr="00151492">
        <w:rPr>
          <w:rFonts w:ascii="Arial" w:hAnsi="Arial" w:cs="Arial"/>
          <w:b/>
          <w:bCs/>
          <w:sz w:val="23"/>
          <w:szCs w:val="23"/>
        </w:rPr>
        <w:t>Figures.</w:t>
      </w:r>
      <w:proofErr w:type="gramEnd"/>
    </w:p>
    <w:p w:rsidR="00ED1288" w:rsidRPr="00151492" w:rsidRDefault="00ED1288" w:rsidP="00151492">
      <w:pPr>
        <w:pStyle w:val="ListParagraph"/>
        <w:numPr>
          <w:ilvl w:val="0"/>
          <w:numId w:val="7"/>
        </w:numPr>
        <w:rPr>
          <w:rFonts w:ascii="Arial" w:hAnsi="Arial" w:cs="Arial"/>
          <w:bCs/>
          <w:sz w:val="23"/>
          <w:szCs w:val="23"/>
        </w:rPr>
      </w:pPr>
      <w:r w:rsidRPr="00151492">
        <w:rPr>
          <w:rFonts w:ascii="Arial" w:hAnsi="Arial" w:cs="Arial"/>
          <w:bCs/>
          <w:sz w:val="23"/>
          <w:szCs w:val="23"/>
        </w:rPr>
        <w:t xml:space="preserve">In figures using the neon green, can you change the green to something darker like dark green or </w:t>
      </w:r>
      <w:proofErr w:type="gramStart"/>
      <w:r w:rsidRPr="00151492">
        <w:rPr>
          <w:rFonts w:ascii="Arial" w:hAnsi="Arial" w:cs="Arial"/>
          <w:bCs/>
          <w:sz w:val="23"/>
          <w:szCs w:val="23"/>
        </w:rPr>
        <w:t>blue.</w:t>
      </w:r>
      <w:proofErr w:type="gramEnd"/>
      <w:r w:rsidRPr="00151492">
        <w:rPr>
          <w:rFonts w:ascii="Arial" w:hAnsi="Arial" w:cs="Arial"/>
          <w:bCs/>
          <w:sz w:val="23"/>
          <w:szCs w:val="23"/>
        </w:rPr>
        <w:t xml:space="preserve"> The neon green, esp. on the axis label of Figure 2, is hard see, </w:t>
      </w:r>
      <w:proofErr w:type="spellStart"/>
      <w:proofErr w:type="gramStart"/>
      <w:r w:rsidRPr="00151492">
        <w:rPr>
          <w:rFonts w:ascii="Arial" w:hAnsi="Arial" w:cs="Arial"/>
          <w:bCs/>
          <w:sz w:val="23"/>
          <w:szCs w:val="23"/>
        </w:rPr>
        <w:t>esp</w:t>
      </w:r>
      <w:proofErr w:type="spellEnd"/>
      <w:proofErr w:type="gramEnd"/>
      <w:r w:rsidRPr="00151492">
        <w:rPr>
          <w:rFonts w:ascii="Arial" w:hAnsi="Arial" w:cs="Arial"/>
          <w:bCs/>
          <w:sz w:val="23"/>
          <w:szCs w:val="23"/>
        </w:rPr>
        <w:t xml:space="preserve"> if printed in black and white or on screen.</w:t>
      </w:r>
    </w:p>
    <w:p w:rsidR="00ED1288" w:rsidRPr="00151492" w:rsidRDefault="00ED1288">
      <w:pPr>
        <w:rPr>
          <w:rFonts w:ascii="Arial" w:hAnsi="Arial" w:cs="Arial"/>
          <w:bCs/>
          <w:sz w:val="23"/>
          <w:szCs w:val="23"/>
        </w:rPr>
      </w:pPr>
    </w:p>
    <w:p w:rsidR="00ED1288" w:rsidRPr="00151492" w:rsidRDefault="00ED1288" w:rsidP="00151492">
      <w:pPr>
        <w:pStyle w:val="ListParagraph"/>
        <w:numPr>
          <w:ilvl w:val="0"/>
          <w:numId w:val="7"/>
        </w:numPr>
        <w:rPr>
          <w:ins w:id="22" w:author="Gerry McChesney" w:date="2013-07-11T15:46:00Z"/>
          <w:rFonts w:ascii="Arial" w:hAnsi="Arial" w:cs="Arial"/>
          <w:sz w:val="23"/>
          <w:szCs w:val="23"/>
        </w:rPr>
      </w:pPr>
      <w:r w:rsidRPr="00151492">
        <w:rPr>
          <w:rFonts w:ascii="Arial" w:hAnsi="Arial" w:cs="Arial"/>
          <w:b/>
          <w:bCs/>
          <w:sz w:val="23"/>
          <w:szCs w:val="23"/>
        </w:rPr>
        <w:t xml:space="preserve">Figure 4. </w:t>
      </w:r>
      <w:ins w:id="23" w:author="Gerry McChesney" w:date="2013-07-11T15:40:00Z">
        <w:r w:rsidR="00A034DB" w:rsidRPr="00151492">
          <w:rPr>
            <w:rFonts w:ascii="Arial" w:hAnsi="Arial" w:cs="Arial"/>
            <w:bCs/>
            <w:sz w:val="23"/>
            <w:szCs w:val="23"/>
          </w:rPr>
          <w:t xml:space="preserve">Index of </w:t>
        </w:r>
        <w:r w:rsidR="00A034DB" w:rsidRPr="00151492">
          <w:rPr>
            <w:rFonts w:ascii="Arial" w:hAnsi="Arial" w:cs="Arial"/>
            <w:sz w:val="23"/>
            <w:szCs w:val="23"/>
          </w:rPr>
          <w:t xml:space="preserve">Burrowing Owl predation on </w:t>
        </w:r>
      </w:ins>
      <w:r w:rsidRPr="00151492">
        <w:rPr>
          <w:rFonts w:ascii="Arial" w:hAnsi="Arial" w:cs="Arial"/>
          <w:sz w:val="23"/>
          <w:szCs w:val="23"/>
        </w:rPr>
        <w:t>Ashy Storm-Petrel</w:t>
      </w:r>
      <w:ins w:id="24" w:author="Gerry McChesney" w:date="2013-07-11T15:40:00Z">
        <w:r w:rsidR="00A034DB" w:rsidRPr="00151492">
          <w:rPr>
            <w:rFonts w:ascii="Arial" w:hAnsi="Arial" w:cs="Arial"/>
            <w:sz w:val="23"/>
            <w:szCs w:val="23"/>
          </w:rPr>
          <w:t>s</w:t>
        </w:r>
      </w:ins>
      <w:r w:rsidRPr="00151492">
        <w:rPr>
          <w:rFonts w:ascii="Arial" w:hAnsi="Arial" w:cs="Arial"/>
          <w:sz w:val="23"/>
          <w:szCs w:val="23"/>
        </w:rPr>
        <w:t xml:space="preserve"> </w:t>
      </w:r>
      <w:del w:id="25" w:author="Gerry McChesney" w:date="2013-07-11T15:40:00Z">
        <w:r w:rsidRPr="00151492" w:rsidDel="00A034DB">
          <w:rPr>
            <w:rFonts w:ascii="Arial" w:hAnsi="Arial" w:cs="Arial"/>
            <w:sz w:val="23"/>
            <w:szCs w:val="23"/>
          </w:rPr>
          <w:delText xml:space="preserve">Burrowing Owl Predation Index </w:delText>
        </w:r>
      </w:del>
      <w:r w:rsidRPr="00151492">
        <w:rPr>
          <w:rFonts w:ascii="Arial" w:hAnsi="Arial" w:cs="Arial"/>
          <w:sz w:val="23"/>
          <w:szCs w:val="23"/>
        </w:rPr>
        <w:t xml:space="preserve">from </w:t>
      </w:r>
      <w:commentRangeStart w:id="26"/>
      <w:ins w:id="27" w:author="Gerry McChesney" w:date="2013-07-11T15:41:00Z">
        <w:r w:rsidR="00A034DB" w:rsidRPr="00151492">
          <w:rPr>
            <w:rFonts w:ascii="Arial" w:hAnsi="Arial" w:cs="Arial"/>
            <w:sz w:val="23"/>
            <w:szCs w:val="23"/>
          </w:rPr>
          <w:t xml:space="preserve">August </w:t>
        </w:r>
      </w:ins>
      <w:r w:rsidRPr="00151492">
        <w:rPr>
          <w:rFonts w:ascii="Arial" w:hAnsi="Arial" w:cs="Arial"/>
          <w:sz w:val="23"/>
          <w:szCs w:val="23"/>
        </w:rPr>
        <w:t xml:space="preserve">2003 to </w:t>
      </w:r>
      <w:ins w:id="28" w:author="Gerry McChesney" w:date="2013-07-11T15:41:00Z">
        <w:r w:rsidR="00A034DB" w:rsidRPr="00151492">
          <w:rPr>
            <w:rFonts w:ascii="Arial" w:hAnsi="Arial" w:cs="Arial"/>
            <w:sz w:val="23"/>
            <w:szCs w:val="23"/>
          </w:rPr>
          <w:t xml:space="preserve">July </w:t>
        </w:r>
        <w:commentRangeEnd w:id="26"/>
        <w:r w:rsidR="00A034DB" w:rsidRPr="00151492">
          <w:rPr>
            <w:rStyle w:val="CommentReference"/>
            <w:rFonts w:ascii="Arial" w:hAnsi="Arial" w:cs="Arial"/>
            <w:sz w:val="23"/>
            <w:szCs w:val="23"/>
          </w:rPr>
          <w:commentReference w:id="26"/>
        </w:r>
      </w:ins>
      <w:commentRangeStart w:id="29"/>
      <w:r w:rsidRPr="00151492">
        <w:rPr>
          <w:rFonts w:ascii="Arial" w:hAnsi="Arial" w:cs="Arial"/>
          <w:sz w:val="23"/>
          <w:szCs w:val="23"/>
        </w:rPr>
        <w:t>2011</w:t>
      </w:r>
      <w:commentRangeEnd w:id="29"/>
      <w:r w:rsidR="00A034DB" w:rsidRPr="00151492">
        <w:rPr>
          <w:rStyle w:val="CommentReference"/>
          <w:rFonts w:ascii="Arial" w:hAnsi="Arial" w:cs="Arial"/>
          <w:sz w:val="23"/>
          <w:szCs w:val="23"/>
        </w:rPr>
        <w:commentReference w:id="29"/>
      </w:r>
      <w:r w:rsidRPr="00151492">
        <w:rPr>
          <w:rFonts w:ascii="Arial" w:hAnsi="Arial" w:cs="Arial"/>
          <w:sz w:val="23"/>
          <w:szCs w:val="23"/>
        </w:rPr>
        <w:t xml:space="preserve"> on Southeast </w:t>
      </w:r>
      <w:proofErr w:type="spellStart"/>
      <w:r w:rsidRPr="00151492">
        <w:rPr>
          <w:rFonts w:ascii="Arial" w:hAnsi="Arial" w:cs="Arial"/>
          <w:sz w:val="23"/>
          <w:szCs w:val="23"/>
        </w:rPr>
        <w:t>Farallon</w:t>
      </w:r>
      <w:proofErr w:type="spellEnd"/>
      <w:r w:rsidRPr="00151492">
        <w:rPr>
          <w:rFonts w:ascii="Arial" w:hAnsi="Arial" w:cs="Arial"/>
          <w:sz w:val="23"/>
          <w:szCs w:val="23"/>
        </w:rPr>
        <w:t xml:space="preserve"> Island.</w:t>
      </w:r>
    </w:p>
    <w:p w:rsidR="00A034DB" w:rsidRDefault="00A034DB">
      <w:pPr>
        <w:rPr>
          <w:rFonts w:ascii="Arial" w:hAnsi="Arial" w:cs="Arial"/>
          <w:sz w:val="23"/>
          <w:szCs w:val="23"/>
        </w:rPr>
      </w:pPr>
    </w:p>
    <w:p w:rsidR="00813E72" w:rsidRPr="00813E72" w:rsidRDefault="00813E72">
      <w:pPr>
        <w:rPr>
          <w:rFonts w:ascii="Arial" w:hAnsi="Arial" w:cs="Arial"/>
          <w:b/>
          <w:sz w:val="23"/>
          <w:szCs w:val="23"/>
        </w:rPr>
      </w:pPr>
      <w:r w:rsidRPr="00813E72">
        <w:rPr>
          <w:rFonts w:ascii="Arial" w:hAnsi="Arial" w:cs="Arial"/>
          <w:b/>
          <w:sz w:val="23"/>
          <w:szCs w:val="23"/>
        </w:rPr>
        <w:t>Burrowing Owl Population Index</w:t>
      </w:r>
    </w:p>
    <w:p w:rsidR="00813E72" w:rsidRPr="00813E72" w:rsidRDefault="00813E72" w:rsidP="00813E72">
      <w:pPr>
        <w:pStyle w:val="ListParagraph"/>
        <w:numPr>
          <w:ilvl w:val="0"/>
          <w:numId w:val="9"/>
        </w:numPr>
        <w:rPr>
          <w:rFonts w:ascii="Arial" w:hAnsi="Arial" w:cs="Arial"/>
          <w:color w:val="222222"/>
          <w:sz w:val="23"/>
          <w:szCs w:val="23"/>
        </w:rPr>
      </w:pPr>
      <w:r w:rsidRPr="00813E72">
        <w:rPr>
          <w:rFonts w:ascii="Arial" w:hAnsi="Arial" w:cs="Arial"/>
          <w:color w:val="222222"/>
          <w:sz w:val="23"/>
          <w:szCs w:val="23"/>
        </w:rPr>
        <w:t xml:space="preserve">The BUOW population index is based on numbers of owls actually seen.  However, there is  a substantial area of the island not surveyed, including the SEFI closed areas, West End, and Islets, which could add up to nearly half the area of the South </w:t>
      </w:r>
      <w:proofErr w:type="spellStart"/>
      <w:r w:rsidRPr="00813E72">
        <w:rPr>
          <w:rFonts w:ascii="Arial" w:hAnsi="Arial" w:cs="Arial"/>
          <w:color w:val="222222"/>
          <w:sz w:val="23"/>
          <w:szCs w:val="23"/>
        </w:rPr>
        <w:t>Farallones</w:t>
      </w:r>
      <w:proofErr w:type="spellEnd"/>
      <w:r w:rsidRPr="00813E72">
        <w:rPr>
          <w:rFonts w:ascii="Arial" w:hAnsi="Arial" w:cs="Arial"/>
          <w:color w:val="222222"/>
          <w:sz w:val="23"/>
          <w:szCs w:val="23"/>
        </w:rPr>
        <w:t xml:space="preserve"> (if not more)</w:t>
      </w:r>
      <w:r w:rsidRPr="00813E72">
        <w:rPr>
          <w:rFonts w:ascii="Arial" w:hAnsi="Arial" w:cs="Arial"/>
          <w:color w:val="222222"/>
          <w:sz w:val="23"/>
          <w:szCs w:val="23"/>
        </w:rPr>
        <w:t>. If owls are using those areas (probably are), there could be a substantial</w:t>
      </w:r>
      <w:r w:rsidRPr="00813E72">
        <w:rPr>
          <w:rFonts w:ascii="Arial" w:hAnsi="Arial" w:cs="Arial"/>
          <w:color w:val="222222"/>
          <w:sz w:val="23"/>
          <w:szCs w:val="23"/>
        </w:rPr>
        <w:t>, unknown</w:t>
      </w:r>
      <w:r w:rsidRPr="00813E72">
        <w:rPr>
          <w:rFonts w:ascii="Arial" w:hAnsi="Arial" w:cs="Arial"/>
          <w:color w:val="222222"/>
          <w:sz w:val="23"/>
          <w:szCs w:val="23"/>
        </w:rPr>
        <w:t xml:space="preserve"> number of additional owls on the islands.  This point needs to be made in more than one place in the report because it has potentially large implications for owl and storm-petrel management.  Locations in the report I think this should be mentioned include:</w:t>
      </w:r>
    </w:p>
    <w:p w:rsidR="00813E72" w:rsidRPr="00813E72" w:rsidRDefault="00813E72" w:rsidP="00813E72">
      <w:pPr>
        <w:pStyle w:val="ListParagraph"/>
        <w:numPr>
          <w:ilvl w:val="1"/>
          <w:numId w:val="9"/>
        </w:numPr>
        <w:rPr>
          <w:rFonts w:ascii="Arial" w:hAnsi="Arial" w:cs="Arial"/>
          <w:color w:val="222222"/>
          <w:sz w:val="23"/>
          <w:szCs w:val="23"/>
        </w:rPr>
      </w:pPr>
      <w:r w:rsidRPr="00813E72">
        <w:rPr>
          <w:rFonts w:ascii="Arial" w:hAnsi="Arial" w:cs="Arial"/>
          <w:color w:val="222222"/>
          <w:sz w:val="23"/>
          <w:szCs w:val="23"/>
        </w:rPr>
        <w:t>Methods, Burrowing Owl abundance index</w:t>
      </w:r>
    </w:p>
    <w:p w:rsidR="00813E72" w:rsidRPr="00813E72" w:rsidRDefault="00813E72" w:rsidP="00813E72">
      <w:pPr>
        <w:pStyle w:val="ListParagraph"/>
        <w:numPr>
          <w:ilvl w:val="1"/>
          <w:numId w:val="9"/>
        </w:numPr>
        <w:rPr>
          <w:rFonts w:ascii="Arial" w:hAnsi="Arial" w:cs="Arial"/>
          <w:color w:val="222222"/>
          <w:sz w:val="23"/>
          <w:szCs w:val="23"/>
        </w:rPr>
      </w:pPr>
      <w:r w:rsidRPr="00813E72">
        <w:rPr>
          <w:rFonts w:ascii="Arial" w:hAnsi="Arial" w:cs="Arial"/>
          <w:color w:val="222222"/>
          <w:sz w:val="23"/>
          <w:szCs w:val="23"/>
        </w:rPr>
        <w:t>Result</w:t>
      </w:r>
      <w:r>
        <w:rPr>
          <w:rFonts w:ascii="Arial" w:hAnsi="Arial" w:cs="Arial"/>
          <w:color w:val="222222"/>
          <w:sz w:val="23"/>
          <w:szCs w:val="23"/>
        </w:rPr>
        <w:t>s</w:t>
      </w:r>
      <w:r w:rsidRPr="00813E72">
        <w:rPr>
          <w:rFonts w:ascii="Arial" w:hAnsi="Arial" w:cs="Arial"/>
          <w:color w:val="222222"/>
          <w:sz w:val="23"/>
          <w:szCs w:val="23"/>
        </w:rPr>
        <w:t>, Ashy Storm-Petrel Survival Probability, Last paragraph</w:t>
      </w:r>
      <w:r>
        <w:rPr>
          <w:rFonts w:ascii="Arial" w:hAnsi="Arial" w:cs="Arial"/>
          <w:color w:val="222222"/>
          <w:sz w:val="23"/>
          <w:szCs w:val="23"/>
        </w:rPr>
        <w:t>, I provide the following suggested edits</w:t>
      </w:r>
      <w:r w:rsidRPr="00813E72">
        <w:rPr>
          <w:rFonts w:ascii="Arial" w:hAnsi="Arial" w:cs="Arial"/>
          <w:color w:val="222222"/>
          <w:sz w:val="23"/>
          <w:szCs w:val="23"/>
        </w:rPr>
        <w:t>: "The estimated magnitude of the effect of reducing (or increasing) Burrowing Owl abundance was large: a decrease of 1 Burrowing Owl in the abundance index (= 8 “owl-months”</w:t>
      </w:r>
      <w:ins w:id="30" w:author="Gerry McChesney" w:date="2013-07-12T10:01:00Z">
        <w:r>
          <w:rPr>
            <w:rFonts w:ascii="Arial" w:hAnsi="Arial" w:cs="Arial"/>
            <w:color w:val="222222"/>
            <w:sz w:val="23"/>
            <w:szCs w:val="23"/>
          </w:rPr>
          <w:t>, based on known numbers of owls</w:t>
        </w:r>
      </w:ins>
      <w:r w:rsidRPr="00813E72">
        <w:rPr>
          <w:rFonts w:ascii="Arial" w:hAnsi="Arial" w:cs="Arial"/>
          <w:color w:val="222222"/>
          <w:sz w:val="23"/>
          <w:szCs w:val="23"/>
        </w:rPr>
        <w:t>) is associated with an absolute increase in survival of 0.8% to 1.4%, depending on the baseline value of survival. Specifically, a 50% reduction in Burrowing Owl abundance during the 8 month period, as calculated for the past 3 years (equivalent to a reduction in the Burrowing Owl abundance index of 3.145 owls</w:t>
      </w:r>
      <w:ins w:id="31" w:author="Gerry McChesney" w:date="2013-07-12T10:01:00Z">
        <w:r>
          <w:rPr>
            <w:rFonts w:ascii="Arial" w:hAnsi="Arial" w:cs="Arial"/>
            <w:color w:val="222222"/>
            <w:sz w:val="23"/>
            <w:szCs w:val="23"/>
          </w:rPr>
          <w:t>, based on known numbers of owls</w:t>
        </w:r>
      </w:ins>
      <w:r w:rsidRPr="00813E72">
        <w:rPr>
          <w:rFonts w:ascii="Arial" w:hAnsi="Arial" w:cs="Arial"/>
          <w:color w:val="222222"/>
          <w:sz w:val="23"/>
          <w:szCs w:val="23"/>
        </w:rPr>
        <w:t>), is expected to increase adult storm-petrel survival by a relative 2.64 to 4.92% for adults, depending on the scenario; a 71.5% reduction in Burrowing Owl abundance (equal to reduction in the index of 4.5 owls</w:t>
      </w:r>
      <w:ins w:id="32" w:author="Gerry McChesney" w:date="2013-07-12T10:02:00Z">
        <w:r>
          <w:rPr>
            <w:rFonts w:ascii="Arial" w:hAnsi="Arial" w:cs="Arial"/>
            <w:color w:val="222222"/>
            <w:sz w:val="23"/>
            <w:szCs w:val="23"/>
          </w:rPr>
          <w:t xml:space="preserve">, </w:t>
        </w:r>
        <w:r>
          <w:rPr>
            <w:rFonts w:ascii="Arial" w:hAnsi="Arial" w:cs="Arial"/>
            <w:color w:val="222222"/>
            <w:sz w:val="23"/>
            <w:szCs w:val="23"/>
          </w:rPr>
          <w:t>based on known numbers of owls</w:t>
        </w:r>
      </w:ins>
      <w:r w:rsidRPr="00813E72">
        <w:rPr>
          <w:rFonts w:ascii="Arial" w:hAnsi="Arial" w:cs="Arial"/>
          <w:color w:val="222222"/>
          <w:sz w:val="23"/>
          <w:szCs w:val="23"/>
        </w:rPr>
        <w:t>) is expected to increase adult storm-petrel survival by a relative 3.54 to 6.66% for adults, depending on the scenario (Table 6)."</w:t>
      </w:r>
      <w:r>
        <w:rPr>
          <w:rFonts w:ascii="Arial" w:hAnsi="Arial" w:cs="Arial"/>
          <w:color w:val="222222"/>
          <w:sz w:val="23"/>
          <w:szCs w:val="23"/>
        </w:rPr>
        <w:t xml:space="preserve">  I know it’s called an index, but we need to make </w:t>
      </w:r>
      <w:r>
        <w:rPr>
          <w:rFonts w:ascii="Arial" w:hAnsi="Arial" w:cs="Arial"/>
          <w:color w:val="222222"/>
          <w:sz w:val="23"/>
          <w:szCs w:val="23"/>
        </w:rPr>
        <w:lastRenderedPageBreak/>
        <w:t>sure these numbers of owls are not taken literally because they underestimate the true number of owls.</w:t>
      </w:r>
    </w:p>
    <w:p w:rsidR="00813E72" w:rsidRPr="00813E72" w:rsidRDefault="00813E72" w:rsidP="00813E72">
      <w:pPr>
        <w:pStyle w:val="ListParagraph"/>
        <w:numPr>
          <w:ilvl w:val="1"/>
          <w:numId w:val="9"/>
        </w:numPr>
        <w:rPr>
          <w:rFonts w:ascii="Arial" w:hAnsi="Arial" w:cs="Arial"/>
          <w:sz w:val="23"/>
          <w:szCs w:val="23"/>
        </w:rPr>
      </w:pPr>
      <w:r w:rsidRPr="00813E72">
        <w:rPr>
          <w:rFonts w:ascii="Arial" w:hAnsi="Arial" w:cs="Arial"/>
          <w:sz w:val="23"/>
          <w:szCs w:val="23"/>
        </w:rPr>
        <w:t xml:space="preserve">Discussion, </w:t>
      </w:r>
      <w:r w:rsidRPr="00813E72">
        <w:rPr>
          <w:rFonts w:ascii="Arial" w:hAnsi="Arial" w:cs="Arial"/>
          <w:sz w:val="23"/>
          <w:szCs w:val="23"/>
        </w:rPr>
        <w:t>Caveats and Limitations</w:t>
      </w:r>
      <w:r>
        <w:rPr>
          <w:rFonts w:ascii="Arial" w:hAnsi="Arial" w:cs="Arial"/>
          <w:sz w:val="23"/>
          <w:szCs w:val="23"/>
        </w:rPr>
        <w:t xml:space="preserve">: Adding a sentence or two here referring to the fact that the analyses only included known owls and that the number of owls, and </w:t>
      </w:r>
      <w:r w:rsidR="00C6511B">
        <w:rPr>
          <w:rFonts w:ascii="Arial" w:hAnsi="Arial" w:cs="Arial"/>
          <w:sz w:val="23"/>
          <w:szCs w:val="23"/>
        </w:rPr>
        <w:t>depredation of</w:t>
      </w:r>
      <w:r>
        <w:rPr>
          <w:rFonts w:ascii="Arial" w:hAnsi="Arial" w:cs="Arial"/>
          <w:sz w:val="23"/>
          <w:szCs w:val="23"/>
        </w:rPr>
        <w:t xml:space="preserve"> storm-petrels, is not precise and is merely an index based on surveys of </w:t>
      </w:r>
      <w:r w:rsidR="00C6511B">
        <w:rPr>
          <w:rFonts w:ascii="Arial" w:hAnsi="Arial" w:cs="Arial"/>
          <w:sz w:val="23"/>
          <w:szCs w:val="23"/>
        </w:rPr>
        <w:t xml:space="preserve">regularly accessed </w:t>
      </w:r>
      <w:r>
        <w:rPr>
          <w:rFonts w:ascii="Arial" w:hAnsi="Arial" w:cs="Arial"/>
          <w:sz w:val="23"/>
          <w:szCs w:val="23"/>
        </w:rPr>
        <w:t xml:space="preserve">areas of the island. </w:t>
      </w:r>
      <w:r w:rsidR="00C6511B">
        <w:rPr>
          <w:rFonts w:ascii="Arial" w:hAnsi="Arial" w:cs="Arial"/>
          <w:sz w:val="23"/>
          <w:szCs w:val="23"/>
        </w:rPr>
        <w:t>Actual numbers of owls and actual mortality of storm-petrels is likely higher than recorded by an unknown factor, but is possibly substantial.</w:t>
      </w:r>
    </w:p>
    <w:sectPr w:rsidR="00813E72" w:rsidRPr="00813E72" w:rsidSect="0011775D">
      <w:footerReference w:type="default" r:id="rId9"/>
      <w:pgSz w:w="12240" w:h="15840"/>
      <w:pgMar w:top="1440" w:right="1800" w:bottom="1440" w:left="1800" w:header="720" w:footer="720" w:gutter="0"/>
      <w:cols w:space="72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6" w:author="Gerry McChesney" w:date="2013-07-11T15:50:00Z" w:initials="GJM">
    <w:p w:rsidR="00A034DB" w:rsidRDefault="00A034DB">
      <w:pPr>
        <w:pStyle w:val="CommentText"/>
      </w:pPr>
      <w:r>
        <w:rPr>
          <w:rStyle w:val="CommentReference"/>
        </w:rPr>
        <w:annotationRef/>
      </w:r>
      <w:r>
        <w:t>Or whatever the correct months are.</w:t>
      </w:r>
    </w:p>
  </w:comment>
  <w:comment w:id="29" w:author="Gerry McChesney" w:date="2013-07-11T15:50:00Z" w:initials="GJM">
    <w:p w:rsidR="00A034DB" w:rsidRDefault="00A034DB">
      <w:pPr>
        <w:pStyle w:val="CommentText"/>
      </w:pPr>
      <w:r>
        <w:rPr>
          <w:rStyle w:val="CommentReference"/>
        </w:rPr>
        <w:annotationRef/>
      </w:r>
      <w:r>
        <w:t>Should this be through 2012?</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775D" w:rsidRDefault="0011775D" w:rsidP="0011775D">
      <w:r>
        <w:separator/>
      </w:r>
    </w:p>
  </w:endnote>
  <w:endnote w:type="continuationSeparator" w:id="0">
    <w:p w:rsidR="0011775D" w:rsidRDefault="0011775D" w:rsidP="001177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9342732"/>
      <w:docPartObj>
        <w:docPartGallery w:val="Page Numbers (Bottom of Page)"/>
        <w:docPartUnique/>
      </w:docPartObj>
    </w:sdtPr>
    <w:sdtEndPr>
      <w:rPr>
        <w:noProof/>
      </w:rPr>
    </w:sdtEndPr>
    <w:sdtContent>
      <w:p w:rsidR="0011775D" w:rsidRDefault="0011775D">
        <w:pPr>
          <w:pStyle w:val="Footer"/>
          <w:jc w:val="center"/>
        </w:pPr>
        <w:r>
          <w:fldChar w:fldCharType="begin"/>
        </w:r>
        <w:r>
          <w:instrText xml:space="preserve"> PAGE   \* MERGEFORMAT </w:instrText>
        </w:r>
        <w:r>
          <w:fldChar w:fldCharType="separate"/>
        </w:r>
        <w:r w:rsidR="00C6511B">
          <w:rPr>
            <w:noProof/>
          </w:rPr>
          <w:t>2</w:t>
        </w:r>
        <w:r>
          <w:rPr>
            <w:noProof/>
          </w:rPr>
          <w:fldChar w:fldCharType="end"/>
        </w:r>
      </w:p>
    </w:sdtContent>
  </w:sdt>
  <w:p w:rsidR="0011775D" w:rsidRDefault="0011775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775D" w:rsidRDefault="0011775D" w:rsidP="0011775D">
      <w:r>
        <w:separator/>
      </w:r>
    </w:p>
  </w:footnote>
  <w:footnote w:type="continuationSeparator" w:id="0">
    <w:p w:rsidR="0011775D" w:rsidRDefault="0011775D" w:rsidP="0011775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CA118E"/>
    <w:multiLevelType w:val="hybridMultilevel"/>
    <w:tmpl w:val="80F604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3D51E8A"/>
    <w:multiLevelType w:val="hybridMultilevel"/>
    <w:tmpl w:val="998AA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68D797F"/>
    <w:multiLevelType w:val="hybridMultilevel"/>
    <w:tmpl w:val="A60A7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69F7AEF"/>
    <w:multiLevelType w:val="hybridMultilevel"/>
    <w:tmpl w:val="B4384C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CD76727"/>
    <w:multiLevelType w:val="hybridMultilevel"/>
    <w:tmpl w:val="CAFA51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76732FF"/>
    <w:multiLevelType w:val="hybridMultilevel"/>
    <w:tmpl w:val="151E79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C4C7E0D"/>
    <w:multiLevelType w:val="hybridMultilevel"/>
    <w:tmpl w:val="F4924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0DA1B7C"/>
    <w:multiLevelType w:val="hybridMultilevel"/>
    <w:tmpl w:val="95B84B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10360D5"/>
    <w:multiLevelType w:val="hybridMultilevel"/>
    <w:tmpl w:val="4F1A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6"/>
  </w:num>
  <w:num w:numId="4">
    <w:abstractNumId w:val="4"/>
  </w:num>
  <w:num w:numId="5">
    <w:abstractNumId w:val="8"/>
  </w:num>
  <w:num w:numId="6">
    <w:abstractNumId w:val="7"/>
  </w:num>
  <w:num w:numId="7">
    <w:abstractNumId w:val="1"/>
  </w:num>
  <w:num w:numId="8">
    <w:abstractNumId w:val="0"/>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7D5"/>
    <w:rsid w:val="00030BFF"/>
    <w:rsid w:val="00071338"/>
    <w:rsid w:val="0011775D"/>
    <w:rsid w:val="00127CFF"/>
    <w:rsid w:val="00151492"/>
    <w:rsid w:val="00156AB6"/>
    <w:rsid w:val="00172115"/>
    <w:rsid w:val="001B4344"/>
    <w:rsid w:val="00221AE7"/>
    <w:rsid w:val="002D6E89"/>
    <w:rsid w:val="00307874"/>
    <w:rsid w:val="0034025E"/>
    <w:rsid w:val="00367C37"/>
    <w:rsid w:val="003C0FF9"/>
    <w:rsid w:val="003E7D0D"/>
    <w:rsid w:val="00423450"/>
    <w:rsid w:val="00430C67"/>
    <w:rsid w:val="00437967"/>
    <w:rsid w:val="004C0950"/>
    <w:rsid w:val="004E0669"/>
    <w:rsid w:val="004E4D02"/>
    <w:rsid w:val="005B6A2E"/>
    <w:rsid w:val="005C243D"/>
    <w:rsid w:val="005D2136"/>
    <w:rsid w:val="006C6274"/>
    <w:rsid w:val="00787957"/>
    <w:rsid w:val="00813E72"/>
    <w:rsid w:val="00847625"/>
    <w:rsid w:val="008554F1"/>
    <w:rsid w:val="008C773D"/>
    <w:rsid w:val="00915460"/>
    <w:rsid w:val="00956C1B"/>
    <w:rsid w:val="009F7A95"/>
    <w:rsid w:val="00A034DB"/>
    <w:rsid w:val="00A26C7D"/>
    <w:rsid w:val="00A60AB7"/>
    <w:rsid w:val="00AD6351"/>
    <w:rsid w:val="00BA1306"/>
    <w:rsid w:val="00BC51ED"/>
    <w:rsid w:val="00C265D1"/>
    <w:rsid w:val="00C30017"/>
    <w:rsid w:val="00C6511B"/>
    <w:rsid w:val="00C867A6"/>
    <w:rsid w:val="00C867D5"/>
    <w:rsid w:val="00CA0BE6"/>
    <w:rsid w:val="00D341B6"/>
    <w:rsid w:val="00DB0424"/>
    <w:rsid w:val="00DF0895"/>
    <w:rsid w:val="00E26DFD"/>
    <w:rsid w:val="00ED1288"/>
    <w:rsid w:val="00F66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07874"/>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221AE7"/>
    <w:pPr>
      <w:ind w:left="720"/>
      <w:contextualSpacing/>
    </w:pPr>
  </w:style>
  <w:style w:type="paragraph" w:styleId="BodyText">
    <w:name w:val="Body Text"/>
    <w:basedOn w:val="Normal"/>
    <w:link w:val="BodyTextChar"/>
    <w:qFormat/>
    <w:rsid w:val="0034025E"/>
    <w:pPr>
      <w:contextualSpacing/>
      <w:jc w:val="both"/>
    </w:pPr>
    <w:rPr>
      <w:rFonts w:eastAsia="Calibri"/>
    </w:rPr>
  </w:style>
  <w:style w:type="character" w:customStyle="1" w:styleId="BodyTextChar">
    <w:name w:val="Body Text Char"/>
    <w:basedOn w:val="DefaultParagraphFont"/>
    <w:link w:val="BodyText"/>
    <w:rsid w:val="0034025E"/>
    <w:rPr>
      <w:rFonts w:eastAsia="Calibri"/>
      <w:sz w:val="24"/>
      <w:szCs w:val="24"/>
    </w:rPr>
  </w:style>
  <w:style w:type="paragraph" w:styleId="BalloonText">
    <w:name w:val="Balloon Text"/>
    <w:basedOn w:val="Normal"/>
    <w:link w:val="BalloonTextChar"/>
    <w:rsid w:val="00847625"/>
    <w:rPr>
      <w:rFonts w:ascii="Tahoma" w:hAnsi="Tahoma" w:cs="Tahoma"/>
      <w:sz w:val="16"/>
      <w:szCs w:val="16"/>
    </w:rPr>
  </w:style>
  <w:style w:type="character" w:customStyle="1" w:styleId="BalloonTextChar">
    <w:name w:val="Balloon Text Char"/>
    <w:basedOn w:val="DefaultParagraphFont"/>
    <w:link w:val="BalloonText"/>
    <w:rsid w:val="00847625"/>
    <w:rPr>
      <w:rFonts w:ascii="Tahoma" w:hAnsi="Tahoma" w:cs="Tahoma"/>
      <w:sz w:val="16"/>
      <w:szCs w:val="16"/>
    </w:rPr>
  </w:style>
  <w:style w:type="character" w:styleId="CommentReference">
    <w:name w:val="annotation reference"/>
    <w:basedOn w:val="DefaultParagraphFont"/>
    <w:rsid w:val="00A034DB"/>
    <w:rPr>
      <w:sz w:val="16"/>
      <w:szCs w:val="16"/>
    </w:rPr>
  </w:style>
  <w:style w:type="paragraph" w:styleId="CommentText">
    <w:name w:val="annotation text"/>
    <w:basedOn w:val="Normal"/>
    <w:link w:val="CommentTextChar"/>
    <w:rsid w:val="00A034DB"/>
    <w:rPr>
      <w:sz w:val="20"/>
      <w:szCs w:val="20"/>
    </w:rPr>
  </w:style>
  <w:style w:type="character" w:customStyle="1" w:styleId="CommentTextChar">
    <w:name w:val="Comment Text Char"/>
    <w:basedOn w:val="DefaultParagraphFont"/>
    <w:link w:val="CommentText"/>
    <w:rsid w:val="00A034DB"/>
  </w:style>
  <w:style w:type="paragraph" w:styleId="CommentSubject">
    <w:name w:val="annotation subject"/>
    <w:basedOn w:val="CommentText"/>
    <w:next w:val="CommentText"/>
    <w:link w:val="CommentSubjectChar"/>
    <w:rsid w:val="00A034DB"/>
    <w:rPr>
      <w:b/>
      <w:bCs/>
    </w:rPr>
  </w:style>
  <w:style w:type="character" w:customStyle="1" w:styleId="CommentSubjectChar">
    <w:name w:val="Comment Subject Char"/>
    <w:basedOn w:val="CommentTextChar"/>
    <w:link w:val="CommentSubject"/>
    <w:rsid w:val="00A034DB"/>
    <w:rPr>
      <w:b/>
      <w:bCs/>
    </w:rPr>
  </w:style>
  <w:style w:type="paragraph" w:styleId="Header">
    <w:name w:val="header"/>
    <w:basedOn w:val="Normal"/>
    <w:link w:val="HeaderChar"/>
    <w:rsid w:val="0011775D"/>
    <w:pPr>
      <w:tabs>
        <w:tab w:val="center" w:pos="4680"/>
        <w:tab w:val="right" w:pos="9360"/>
      </w:tabs>
    </w:pPr>
  </w:style>
  <w:style w:type="character" w:customStyle="1" w:styleId="HeaderChar">
    <w:name w:val="Header Char"/>
    <w:basedOn w:val="DefaultParagraphFont"/>
    <w:link w:val="Header"/>
    <w:rsid w:val="0011775D"/>
    <w:rPr>
      <w:sz w:val="24"/>
      <w:szCs w:val="24"/>
    </w:rPr>
  </w:style>
  <w:style w:type="paragraph" w:styleId="Footer">
    <w:name w:val="footer"/>
    <w:basedOn w:val="Normal"/>
    <w:link w:val="FooterChar"/>
    <w:uiPriority w:val="99"/>
    <w:rsid w:val="0011775D"/>
    <w:pPr>
      <w:tabs>
        <w:tab w:val="center" w:pos="4680"/>
        <w:tab w:val="right" w:pos="9360"/>
      </w:tabs>
    </w:pPr>
  </w:style>
  <w:style w:type="character" w:customStyle="1" w:styleId="FooterChar">
    <w:name w:val="Footer Char"/>
    <w:basedOn w:val="DefaultParagraphFont"/>
    <w:link w:val="Footer"/>
    <w:uiPriority w:val="99"/>
    <w:rsid w:val="0011775D"/>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07874"/>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221AE7"/>
    <w:pPr>
      <w:ind w:left="720"/>
      <w:contextualSpacing/>
    </w:pPr>
  </w:style>
  <w:style w:type="paragraph" w:styleId="BodyText">
    <w:name w:val="Body Text"/>
    <w:basedOn w:val="Normal"/>
    <w:link w:val="BodyTextChar"/>
    <w:qFormat/>
    <w:rsid w:val="0034025E"/>
    <w:pPr>
      <w:contextualSpacing/>
      <w:jc w:val="both"/>
    </w:pPr>
    <w:rPr>
      <w:rFonts w:eastAsia="Calibri"/>
    </w:rPr>
  </w:style>
  <w:style w:type="character" w:customStyle="1" w:styleId="BodyTextChar">
    <w:name w:val="Body Text Char"/>
    <w:basedOn w:val="DefaultParagraphFont"/>
    <w:link w:val="BodyText"/>
    <w:rsid w:val="0034025E"/>
    <w:rPr>
      <w:rFonts w:eastAsia="Calibri"/>
      <w:sz w:val="24"/>
      <w:szCs w:val="24"/>
    </w:rPr>
  </w:style>
  <w:style w:type="paragraph" w:styleId="BalloonText">
    <w:name w:val="Balloon Text"/>
    <w:basedOn w:val="Normal"/>
    <w:link w:val="BalloonTextChar"/>
    <w:rsid w:val="00847625"/>
    <w:rPr>
      <w:rFonts w:ascii="Tahoma" w:hAnsi="Tahoma" w:cs="Tahoma"/>
      <w:sz w:val="16"/>
      <w:szCs w:val="16"/>
    </w:rPr>
  </w:style>
  <w:style w:type="character" w:customStyle="1" w:styleId="BalloonTextChar">
    <w:name w:val="Balloon Text Char"/>
    <w:basedOn w:val="DefaultParagraphFont"/>
    <w:link w:val="BalloonText"/>
    <w:rsid w:val="00847625"/>
    <w:rPr>
      <w:rFonts w:ascii="Tahoma" w:hAnsi="Tahoma" w:cs="Tahoma"/>
      <w:sz w:val="16"/>
      <w:szCs w:val="16"/>
    </w:rPr>
  </w:style>
  <w:style w:type="character" w:styleId="CommentReference">
    <w:name w:val="annotation reference"/>
    <w:basedOn w:val="DefaultParagraphFont"/>
    <w:rsid w:val="00A034DB"/>
    <w:rPr>
      <w:sz w:val="16"/>
      <w:szCs w:val="16"/>
    </w:rPr>
  </w:style>
  <w:style w:type="paragraph" w:styleId="CommentText">
    <w:name w:val="annotation text"/>
    <w:basedOn w:val="Normal"/>
    <w:link w:val="CommentTextChar"/>
    <w:rsid w:val="00A034DB"/>
    <w:rPr>
      <w:sz w:val="20"/>
      <w:szCs w:val="20"/>
    </w:rPr>
  </w:style>
  <w:style w:type="character" w:customStyle="1" w:styleId="CommentTextChar">
    <w:name w:val="Comment Text Char"/>
    <w:basedOn w:val="DefaultParagraphFont"/>
    <w:link w:val="CommentText"/>
    <w:rsid w:val="00A034DB"/>
  </w:style>
  <w:style w:type="paragraph" w:styleId="CommentSubject">
    <w:name w:val="annotation subject"/>
    <w:basedOn w:val="CommentText"/>
    <w:next w:val="CommentText"/>
    <w:link w:val="CommentSubjectChar"/>
    <w:rsid w:val="00A034DB"/>
    <w:rPr>
      <w:b/>
      <w:bCs/>
    </w:rPr>
  </w:style>
  <w:style w:type="character" w:customStyle="1" w:styleId="CommentSubjectChar">
    <w:name w:val="Comment Subject Char"/>
    <w:basedOn w:val="CommentTextChar"/>
    <w:link w:val="CommentSubject"/>
    <w:rsid w:val="00A034DB"/>
    <w:rPr>
      <w:b/>
      <w:bCs/>
    </w:rPr>
  </w:style>
  <w:style w:type="paragraph" w:styleId="Header">
    <w:name w:val="header"/>
    <w:basedOn w:val="Normal"/>
    <w:link w:val="HeaderChar"/>
    <w:rsid w:val="0011775D"/>
    <w:pPr>
      <w:tabs>
        <w:tab w:val="center" w:pos="4680"/>
        <w:tab w:val="right" w:pos="9360"/>
      </w:tabs>
    </w:pPr>
  </w:style>
  <w:style w:type="character" w:customStyle="1" w:styleId="HeaderChar">
    <w:name w:val="Header Char"/>
    <w:basedOn w:val="DefaultParagraphFont"/>
    <w:link w:val="Header"/>
    <w:rsid w:val="0011775D"/>
    <w:rPr>
      <w:sz w:val="24"/>
      <w:szCs w:val="24"/>
    </w:rPr>
  </w:style>
  <w:style w:type="paragraph" w:styleId="Footer">
    <w:name w:val="footer"/>
    <w:basedOn w:val="Normal"/>
    <w:link w:val="FooterChar"/>
    <w:uiPriority w:val="99"/>
    <w:rsid w:val="0011775D"/>
    <w:pPr>
      <w:tabs>
        <w:tab w:val="center" w:pos="4680"/>
        <w:tab w:val="right" w:pos="9360"/>
      </w:tabs>
    </w:pPr>
  </w:style>
  <w:style w:type="character" w:customStyle="1" w:styleId="FooterChar">
    <w:name w:val="Footer Char"/>
    <w:basedOn w:val="DefaultParagraphFont"/>
    <w:link w:val="Footer"/>
    <w:uiPriority w:val="99"/>
    <w:rsid w:val="0011775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9504441">
      <w:bodyDiv w:val="1"/>
      <w:marLeft w:val="0"/>
      <w:marRight w:val="0"/>
      <w:marTop w:val="0"/>
      <w:marBottom w:val="0"/>
      <w:divBdr>
        <w:top w:val="none" w:sz="0" w:space="0" w:color="auto"/>
        <w:left w:val="none" w:sz="0" w:space="0" w:color="auto"/>
        <w:bottom w:val="none" w:sz="0" w:space="0" w:color="auto"/>
        <w:right w:val="none" w:sz="0" w:space="0" w:color="auto"/>
      </w:divBdr>
      <w:divsChild>
        <w:div w:id="8728106">
          <w:marLeft w:val="0"/>
          <w:marRight w:val="0"/>
          <w:marTop w:val="0"/>
          <w:marBottom w:val="0"/>
          <w:divBdr>
            <w:top w:val="none" w:sz="0" w:space="0" w:color="auto"/>
            <w:left w:val="none" w:sz="0" w:space="0" w:color="auto"/>
            <w:bottom w:val="none" w:sz="0" w:space="0" w:color="auto"/>
            <w:right w:val="none" w:sz="0" w:space="0" w:color="auto"/>
          </w:divBdr>
        </w:div>
        <w:div w:id="256064715">
          <w:marLeft w:val="0"/>
          <w:marRight w:val="0"/>
          <w:marTop w:val="0"/>
          <w:marBottom w:val="0"/>
          <w:divBdr>
            <w:top w:val="none" w:sz="0" w:space="0" w:color="auto"/>
            <w:left w:val="none" w:sz="0" w:space="0" w:color="auto"/>
            <w:bottom w:val="none" w:sz="0" w:space="0" w:color="auto"/>
            <w:right w:val="none" w:sz="0" w:space="0" w:color="auto"/>
          </w:divBdr>
        </w:div>
        <w:div w:id="11280157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2179</Words>
  <Characters>11476</Characters>
  <Application>Microsoft Office Word</Application>
  <DocSecurity>0</DocSecurity>
  <Lines>95</Lines>
  <Paragraphs>27</Paragraphs>
  <ScaleCrop>false</ScaleCrop>
  <HeadingPairs>
    <vt:vector size="2" baseType="variant">
      <vt:variant>
        <vt:lpstr>Title</vt:lpstr>
      </vt:variant>
      <vt:variant>
        <vt:i4>1</vt:i4>
      </vt:variant>
    </vt:vector>
  </HeadingPairs>
  <TitlesOfParts>
    <vt:vector size="1" baseType="lpstr">
      <vt:lpstr/>
    </vt:vector>
  </TitlesOfParts>
  <Company>USFWS</Company>
  <LinksUpToDate>false</LinksUpToDate>
  <CharactersWithSpaces>13628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Gerry McChesney</dc:creator>
  <cp:keywords/>
  <dc:description/>
  <cp:lastModifiedBy>Gerry McChesney</cp:lastModifiedBy>
  <cp:revision>2</cp:revision>
  <dcterms:created xsi:type="dcterms:W3CDTF">2013-07-12T17:10:00Z</dcterms:created>
  <dcterms:modified xsi:type="dcterms:W3CDTF">2013-07-12T17:10:00Z</dcterms:modified>
</cp:coreProperties>
</file>